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175AD1" w14:textId="50B29FD3" w:rsidR="009C3AAE" w:rsidRDefault="009C3AAE" w:rsidP="009C3AAE">
      <w:pPr>
        <w:rPr>
          <w:b/>
          <w:sz w:val="28"/>
          <w:szCs w:val="28"/>
        </w:rPr>
      </w:pPr>
      <w:r>
        <w:rPr>
          <w:b/>
          <w:sz w:val="28"/>
          <w:szCs w:val="28"/>
        </w:rPr>
        <w:t xml:space="preserve">PI Name: </w:t>
      </w:r>
      <w:r w:rsidR="00685137">
        <w:rPr>
          <w:b/>
          <w:sz w:val="28"/>
          <w:szCs w:val="28"/>
        </w:rPr>
        <w:t>Tamara M. Powers, Texas A&amp;M University</w:t>
      </w:r>
    </w:p>
    <w:p w14:paraId="5A7E307F" w14:textId="64966F63" w:rsidR="009C3AAE" w:rsidRPr="00685137" w:rsidRDefault="009C3AAE" w:rsidP="009C3AAE">
      <w:pPr>
        <w:rPr>
          <w:b/>
          <w:sz w:val="28"/>
        </w:rPr>
      </w:pPr>
      <w:r>
        <w:rPr>
          <w:b/>
          <w:sz w:val="28"/>
        </w:rPr>
        <w:t>Science Education Title</w:t>
      </w:r>
      <w:r>
        <w:t xml:space="preserve"> </w:t>
      </w:r>
      <w:r w:rsidRPr="001E284B">
        <w:t>L</w:t>
      </w:r>
      <w:r>
        <w:t xml:space="preserve">ewis Acid-Base Theory: </w:t>
      </w:r>
      <w:r w:rsidR="0086047D">
        <w:rPr>
          <w:vertAlign w:val="superscript"/>
        </w:rPr>
        <w:t>31</w:t>
      </w:r>
      <w:r w:rsidR="0086047D">
        <w:t xml:space="preserve">P NMR </w:t>
      </w:r>
      <w:r>
        <w:t xml:space="preserve">of </w:t>
      </w:r>
      <w:r w:rsidR="00685137">
        <w:t>a S</w:t>
      </w:r>
      <w:r w:rsidR="00395283">
        <w:t>imple Lewis Acid-Base Adduct, Ph</w:t>
      </w:r>
      <w:r w:rsidR="00685137">
        <w:rPr>
          <w:vertAlign w:val="subscript"/>
        </w:rPr>
        <w:t>3</w:t>
      </w:r>
      <w:r w:rsidR="00395283">
        <w:t>P</w:t>
      </w:r>
      <w:r w:rsidR="00685137">
        <w:t>–</w:t>
      </w:r>
      <w:r w:rsidR="00F5645B">
        <w:t>B</w:t>
      </w:r>
      <w:r w:rsidR="0086047D">
        <w:t>H</w:t>
      </w:r>
      <w:r w:rsidR="00685137" w:rsidRPr="00395283">
        <w:rPr>
          <w:vertAlign w:val="subscript"/>
        </w:rPr>
        <w:t>3</w:t>
      </w:r>
    </w:p>
    <w:p w14:paraId="5054C53D" w14:textId="77777777" w:rsidR="009C3AAE" w:rsidRDefault="009C3AAE" w:rsidP="009C3AAE">
      <w:pPr>
        <w:rPr>
          <w:b/>
          <w:sz w:val="28"/>
        </w:rPr>
      </w:pPr>
      <w:r>
        <w:rPr>
          <w:b/>
          <w:sz w:val="28"/>
        </w:rPr>
        <w:t xml:space="preserve">Overview </w:t>
      </w:r>
    </w:p>
    <w:p w14:paraId="5F1F9AB0" w14:textId="77777777" w:rsidR="009C3AAE" w:rsidRDefault="009C3AAE" w:rsidP="009C3AAE">
      <w:pPr>
        <w:rPr>
          <w:b/>
          <w:i/>
        </w:rPr>
      </w:pPr>
      <w:r>
        <w:rPr>
          <w:b/>
          <w:i/>
        </w:rPr>
        <w:t>Acid-Base Theories</w:t>
      </w:r>
    </w:p>
    <w:p w14:paraId="210B24CD" w14:textId="47110155" w:rsidR="00BB3880" w:rsidRDefault="00FD7861" w:rsidP="001C03A2">
      <w:pPr>
        <w:jc w:val="both"/>
      </w:pPr>
      <w:r>
        <w:t xml:space="preserve">One of the goals of chemistry is to </w:t>
      </w:r>
      <w:r w:rsidR="00354C88">
        <w:t>use</w:t>
      </w:r>
      <w:r>
        <w:t xml:space="preserve"> models that account for trends and provide insights into </w:t>
      </w:r>
      <w:r w:rsidR="00B41884">
        <w:t xml:space="preserve">the </w:t>
      </w:r>
      <w:r>
        <w:t xml:space="preserve">properties </w:t>
      </w:r>
      <w:r w:rsidR="00B41884">
        <w:t xml:space="preserve">of </w:t>
      </w:r>
      <w:r>
        <w:t xml:space="preserve">reactants </w:t>
      </w:r>
      <w:r w:rsidR="00B41884">
        <w:t xml:space="preserve">that </w:t>
      </w:r>
      <w:r>
        <w:t>contribute to reactivity. Substances have been classified as acids and bases since the time of the ancient Greeks, but the definition of acids and bases has been modified and expanded over the years.</w:t>
      </w:r>
      <w:hyperlink w:anchor="_ENREF_1" w:tooltip="Lesney, 2003 #2854" w:history="1">
        <w:r w:rsidR="002A3CE8">
          <w:fldChar w:fldCharType="begin"/>
        </w:r>
        <w:r w:rsidR="002A3CE8">
          <w:instrText xml:space="preserve"> ADDIN EN.CITE &lt;EndNote&gt;&lt;Cite&gt;&lt;Author&gt;Lesney&lt;/Author&gt;&lt;Year&gt;2003&lt;/Year&gt;&lt;RecNum&gt;2854&lt;/RecNum&gt;&lt;DisplayText&gt;&lt;style face="superscript"&gt;1&lt;/style&gt;&lt;/DisplayText&gt;&lt;record&gt;&lt;rec-number&gt;2854&lt;/rec-number&gt;&lt;foreign-keys&gt;&lt;key app="EN" db-id="wtpdrfzw4tafeoedvt0pf29rzzzx5asd9vap"&gt;2854&lt;/key&gt;&lt;/foreign-keys&gt;&lt;ref-type name="Journal Article"&gt;17&lt;/ref-type&gt;&lt;contributors&gt;&lt;authors&gt;&lt;author&gt;Mark S. Lesney&lt;/author&gt;&lt;/authors&gt;&lt;/contributors&gt;&lt;titles&gt;&lt;title&gt;A Basic History of Acid- From Aristotle to Arnold&lt;/title&gt;&lt;secondary-title&gt;Today;s Chemist at Work&lt;/secondary-title&gt;&lt;/titles&gt;&lt;periodical&gt;&lt;full-title&gt;Today;s Chemist at Work&lt;/full-title&gt;&lt;/periodical&gt;&lt;pages&gt;47-48&lt;/pages&gt;&lt;section&gt;47&lt;/section&gt;&lt;dates&gt;&lt;year&gt;2003&lt;/year&gt;&lt;/dates&gt;&lt;urls&gt;&lt;/urls&gt;&lt;/record&gt;&lt;/Cite&gt;&lt;/EndNote&gt;</w:instrText>
        </w:r>
        <w:r w:rsidR="002A3CE8">
          <w:fldChar w:fldCharType="separate"/>
        </w:r>
        <w:r w:rsidR="002A3CE8" w:rsidRPr="00716DDF">
          <w:rPr>
            <w:noProof/>
            <w:vertAlign w:val="superscript"/>
          </w:rPr>
          <w:t>1</w:t>
        </w:r>
        <w:r w:rsidR="002A3CE8">
          <w:fldChar w:fldCharType="end"/>
        </w:r>
      </w:hyperlink>
      <w:r>
        <w:t xml:space="preserve"> </w:t>
      </w:r>
    </w:p>
    <w:p w14:paraId="1AF152AE" w14:textId="7A3C165B" w:rsidR="00FD7861" w:rsidRDefault="00FD7861" w:rsidP="001C03A2">
      <w:pPr>
        <w:jc w:val="both"/>
      </w:pPr>
      <w:r>
        <w:t xml:space="preserve">The ancient Greeks would characterize substances by taste, and defined acids as those </w:t>
      </w:r>
      <w:r w:rsidR="00395283">
        <w:t xml:space="preserve">that </w:t>
      </w:r>
      <w:r>
        <w:t xml:space="preserve">were sour-tasting, such as lemon juice and vinegar. </w:t>
      </w:r>
      <w:r w:rsidR="0042516B">
        <w:t>The term “acid” is derived from the Latin term for “sour-tasting.”</w:t>
      </w:r>
      <w:r w:rsidR="007B01C2">
        <w:t xml:space="preserve"> </w:t>
      </w:r>
      <w:r w:rsidR="0042516B">
        <w:t>Bases were characterized by their ability to counteract or neutralize acids. The first bases characterized were those of ashes from a fire, which were mixed with fats to make soap. In fact, the term “alkaline” is derived from the Arabic word for “roasting.” It has thus been known since ancient times that acids and bases can be combined to give a salt and water.</w:t>
      </w:r>
    </w:p>
    <w:p w14:paraId="7604D6AC" w14:textId="77014B1D" w:rsidR="009759AA" w:rsidRDefault="007B01C2" w:rsidP="001C03A2">
      <w:pPr>
        <w:jc w:val="both"/>
      </w:pPr>
      <w:r>
        <w:t xml:space="preserve">The first </w:t>
      </w:r>
      <w:proofErr w:type="gramStart"/>
      <w:r>
        <w:t>widely-used</w:t>
      </w:r>
      <w:proofErr w:type="gramEnd"/>
      <w:r>
        <w:t xml:space="preserve"> </w:t>
      </w:r>
      <w:r w:rsidR="0042516B">
        <w:t xml:space="preserve">description of an acid is that of the Swedish chemist, </w:t>
      </w:r>
      <w:proofErr w:type="spellStart"/>
      <w:r w:rsidR="0042516B">
        <w:t>Svante</w:t>
      </w:r>
      <w:proofErr w:type="spellEnd"/>
      <w:r w:rsidR="0042516B">
        <w:t xml:space="preserve"> Arrhenius, who in 1894 defined acids as substances which dissociate in water to give hydronium ions, and bases as substances which dissociate in water to give hydroxide ions. </w:t>
      </w:r>
      <w:r w:rsidR="004351AA">
        <w:t xml:space="preserve">This definition </w:t>
      </w:r>
      <w:r w:rsidR="00D05051">
        <w:t xml:space="preserve">is thus </w:t>
      </w:r>
      <w:r w:rsidR="004351AA">
        <w:t>limited to aqueous acids</w:t>
      </w:r>
      <w:r w:rsidR="009759AA">
        <w:t xml:space="preserve"> and necessitates that an acid contribute a proton</w:t>
      </w:r>
      <w:r w:rsidR="001C1940">
        <w:t>.</w:t>
      </w:r>
      <w:hyperlink w:anchor="_ENREF_2" w:tooltip="Miessler, 2014 #2851" w:history="1">
        <w:r w:rsidR="002A3CE8">
          <w:fldChar w:fldCharType="begin"/>
        </w:r>
        <w:r w:rsidR="002A3CE8">
          <w:instrText xml:space="preserve"> ADDIN EN.CITE &lt;EndNote&gt;&lt;Cite&gt;&lt;Author&gt;Miessler&lt;/Author&gt;&lt;Year&gt;2014&lt;/Year&gt;&lt;RecNum&gt;2851&lt;/RecNum&gt;&lt;DisplayText&gt;&lt;style face="superscript"&gt;2&lt;/style&gt;&lt;/DisplayText&gt;&lt;record&gt;&lt;rec-number&gt;2851&lt;/rec-number&gt;&lt;foreign-keys&gt;&lt;key app="EN" db-id="wtpdrfzw4tafeoedvt0pf29rzzzx5asd9vap"&gt;2851&lt;/key&gt;&lt;/foreign-keys&gt;&lt;ref-type name="Book"&gt;6&lt;/ref-type&gt;&lt;contributors&gt;&lt;authors&gt;&lt;author&gt;Miessler, Gary L.&lt;/author&gt;&lt;author&gt;Fischer, Paul J.&lt;/author&gt;&lt;author&gt;Tarr, Donald A.&lt;/author&gt;&lt;/authors&gt;&lt;/contributors&gt;&lt;titles&gt;&lt;title&gt;Inorganic Chemistry&lt;/title&gt;&lt;/titles&gt;&lt;edition&gt;5&lt;/edition&gt;&lt;dates&gt;&lt;year&gt;2014&lt;/year&gt;&lt;/dates&gt;&lt;publisher&gt;Pearson&lt;/publisher&gt;&lt;urls&gt;&lt;/urls&gt;&lt;/record&gt;&lt;/Cite&gt;&lt;/EndNote&gt;</w:instrText>
        </w:r>
        <w:r w:rsidR="002A3CE8">
          <w:fldChar w:fldCharType="separate"/>
        </w:r>
        <w:r w:rsidR="002A3CE8" w:rsidRPr="00716DDF">
          <w:rPr>
            <w:noProof/>
            <w:vertAlign w:val="superscript"/>
          </w:rPr>
          <w:t>2</w:t>
        </w:r>
        <w:r w:rsidR="002A3CE8">
          <w:fldChar w:fldCharType="end"/>
        </w:r>
      </w:hyperlink>
      <w:r w:rsidR="009759AA">
        <w:t xml:space="preserve"> For example, in water </w:t>
      </w:r>
      <w:proofErr w:type="spellStart"/>
      <w:r w:rsidR="009759AA">
        <w:t>HCl</w:t>
      </w:r>
      <w:proofErr w:type="spellEnd"/>
      <w:r w:rsidR="009759AA">
        <w:t xml:space="preserve"> is an acid, as it dissociates to give the hydronium ion (H</w:t>
      </w:r>
      <w:r w:rsidR="009759AA" w:rsidRPr="00685137">
        <w:rPr>
          <w:vertAlign w:val="subscript"/>
        </w:rPr>
        <w:t>3</w:t>
      </w:r>
      <w:r w:rsidR="009759AA">
        <w:t>O)</w:t>
      </w:r>
      <w:r w:rsidR="009759AA" w:rsidRPr="00685137">
        <w:rPr>
          <w:vertAlign w:val="superscript"/>
        </w:rPr>
        <w:t>+</w:t>
      </w:r>
      <w:r w:rsidR="009759AA">
        <w:t xml:space="preserve"> and the chloride ion.</w:t>
      </w:r>
      <w:r w:rsidR="00D05051">
        <w:t xml:space="preserve"> </w:t>
      </w:r>
      <w:r w:rsidR="009759AA">
        <w:t xml:space="preserve">Boron </w:t>
      </w:r>
      <w:proofErr w:type="spellStart"/>
      <w:r w:rsidR="009759AA">
        <w:t>trichloride</w:t>
      </w:r>
      <w:proofErr w:type="spellEnd"/>
      <w:r w:rsidR="009759AA">
        <w:t xml:space="preserve"> would not be considered an acid, as in water it hydrolyzes to give </w:t>
      </w:r>
      <w:proofErr w:type="gramStart"/>
      <w:r w:rsidR="009759AA">
        <w:t>B(</w:t>
      </w:r>
      <w:proofErr w:type="gramEnd"/>
      <w:r w:rsidR="009759AA">
        <w:t>OH)</w:t>
      </w:r>
      <w:r w:rsidR="009759AA" w:rsidRPr="00685137">
        <w:rPr>
          <w:vertAlign w:val="subscript"/>
        </w:rPr>
        <w:t>3</w:t>
      </w:r>
      <w:r w:rsidR="009759AA">
        <w:t xml:space="preserve"> and 3 </w:t>
      </w:r>
      <w:proofErr w:type="spellStart"/>
      <w:r w:rsidR="009759AA">
        <w:t>HCl</w:t>
      </w:r>
      <w:proofErr w:type="spellEnd"/>
      <w:r w:rsidR="009759AA">
        <w:t xml:space="preserve">; the product </w:t>
      </w:r>
      <w:proofErr w:type="spellStart"/>
      <w:r w:rsidR="009759AA">
        <w:t>HCl</w:t>
      </w:r>
      <w:proofErr w:type="spellEnd"/>
      <w:r w:rsidR="009759AA">
        <w:t xml:space="preserve"> though is an Arrhenius acid. </w:t>
      </w:r>
    </w:p>
    <w:p w14:paraId="23F03DC4" w14:textId="1E3D5357" w:rsidR="0042516B" w:rsidRDefault="001C1940" w:rsidP="001C03A2">
      <w:pPr>
        <w:jc w:val="both"/>
      </w:pPr>
      <w:r>
        <w:t>I</w:t>
      </w:r>
      <w:r w:rsidR="004351AA">
        <w:t xml:space="preserve">n 1923 </w:t>
      </w:r>
      <w:r>
        <w:t>t</w:t>
      </w:r>
      <w:r w:rsidR="004351AA">
        <w:t xml:space="preserve">he Danish Johannes </w:t>
      </w:r>
      <w:proofErr w:type="spellStart"/>
      <w:r w:rsidR="004351AA">
        <w:t>Nicolaus</w:t>
      </w:r>
      <w:proofErr w:type="spellEnd"/>
      <w:r w:rsidR="004351AA">
        <w:t xml:space="preserve"> </w:t>
      </w:r>
      <w:proofErr w:type="spellStart"/>
      <w:r w:rsidR="004351AA">
        <w:t>Br</w:t>
      </w:r>
      <w:r w:rsidR="003B3F6F">
        <w:rPr>
          <w:rFonts w:ascii="Arial" w:hAnsi="Arial" w:cs="Arial"/>
        </w:rPr>
        <w:t>ø</w:t>
      </w:r>
      <w:r w:rsidR="004351AA">
        <w:t>nsted</w:t>
      </w:r>
      <w:proofErr w:type="spellEnd"/>
      <w:r w:rsidR="004351AA">
        <w:t xml:space="preserve"> and the English Martin Lowry independently defined acids and bases on their ability to donate and accept hydrogen ions, or protons. Thus came the concept of acid-base conjugate pairs, and the expansion </w:t>
      </w:r>
      <w:r w:rsidR="001E284B">
        <w:t xml:space="preserve">of </w:t>
      </w:r>
      <w:r>
        <w:t xml:space="preserve">the </w:t>
      </w:r>
      <w:r w:rsidR="00D536FC">
        <w:t>definition</w:t>
      </w:r>
      <w:r w:rsidR="004351AA">
        <w:t xml:space="preserve"> </w:t>
      </w:r>
      <w:r>
        <w:t xml:space="preserve">of acids and bases </w:t>
      </w:r>
      <w:r w:rsidR="004351AA">
        <w:t xml:space="preserve">in solvents other than water. </w:t>
      </w:r>
      <w:r w:rsidR="003B3F6F">
        <w:t xml:space="preserve">For example, ammonium is an acid, as it can donate a proton and generate ammonia. Ammonia can accept a proton, to give ammonium. Thus, ammonia is the conjugate base of ammonium. </w:t>
      </w:r>
      <w:r w:rsidR="009759AA">
        <w:t xml:space="preserve">This acid-base reaction can occur in water, ammonia, or other solvents. </w:t>
      </w:r>
    </w:p>
    <w:p w14:paraId="5843ACDA" w14:textId="2D8E4197" w:rsidR="00411593" w:rsidRPr="0023113D" w:rsidRDefault="003B3F6F" w:rsidP="00685137">
      <w:pPr>
        <w:jc w:val="both"/>
        <w:rPr>
          <w:b/>
          <w:sz w:val="28"/>
          <w:szCs w:val="28"/>
        </w:rPr>
      </w:pPr>
      <w:r>
        <w:t xml:space="preserve">This </w:t>
      </w:r>
      <w:r w:rsidR="00EF2B49">
        <w:t xml:space="preserve">video </w:t>
      </w:r>
      <w:r>
        <w:t>deals with the acid-base definition of the American chemist, Gilbert N. Lewis, who also defined acids and bases in 1923.</w:t>
      </w:r>
      <w:r w:rsidR="00BD39A9">
        <w:t xml:space="preserve"> </w:t>
      </w:r>
      <w:r w:rsidR="001C1940">
        <w:t>(</w:t>
      </w:r>
      <w:r w:rsidR="00BD39A9">
        <w:t>This is the same Lewis from Lewis-dot structures in General Chemistry.</w:t>
      </w:r>
      <w:r w:rsidR="001C1940">
        <w:t>)</w:t>
      </w:r>
      <w:r>
        <w:t xml:space="preserve"> His approach focuses not on the ability of acids and bases to donate and accept proto</w:t>
      </w:r>
      <w:r w:rsidR="00D66047">
        <w:t xml:space="preserve">ns, but rather on </w:t>
      </w:r>
      <w:r>
        <w:t>their ability to accept and donat</w:t>
      </w:r>
      <w:r w:rsidR="00D66047">
        <w:t xml:space="preserve">e electron pairs, respectively. This encompasses the </w:t>
      </w:r>
      <w:proofErr w:type="spellStart"/>
      <w:r w:rsidR="00D66047">
        <w:t>Br</w:t>
      </w:r>
      <w:r w:rsidR="00D66047">
        <w:rPr>
          <w:rFonts w:ascii="Arial" w:hAnsi="Arial" w:cs="Arial"/>
        </w:rPr>
        <w:t>ø</w:t>
      </w:r>
      <w:r w:rsidR="00D66047">
        <w:t>nsted</w:t>
      </w:r>
      <w:proofErr w:type="spellEnd"/>
      <w:r w:rsidR="00D66047">
        <w:t xml:space="preserve">-Lowry definition, as </w:t>
      </w:r>
      <w:r w:rsidR="001712D4">
        <w:t>H</w:t>
      </w:r>
      <w:r w:rsidR="001712D4" w:rsidRPr="001712D4">
        <w:rPr>
          <w:vertAlign w:val="superscript"/>
        </w:rPr>
        <w:t>+</w:t>
      </w:r>
      <w:r w:rsidR="001712D4">
        <w:t xml:space="preserve"> accepts an electron pair from a </w:t>
      </w:r>
      <w:proofErr w:type="spellStart"/>
      <w:r w:rsidR="001712D4">
        <w:t>Br</w:t>
      </w:r>
      <w:r w:rsidR="001712D4">
        <w:rPr>
          <w:rFonts w:ascii="Arial" w:hAnsi="Arial" w:cs="Arial"/>
        </w:rPr>
        <w:t>ø</w:t>
      </w:r>
      <w:r w:rsidR="001712D4">
        <w:t>nsted</w:t>
      </w:r>
      <w:proofErr w:type="spellEnd"/>
      <w:r w:rsidR="001712D4">
        <w:t xml:space="preserve"> base during protonation. However, it greatly expands the definition of an acid, now encompassing metal ions and main</w:t>
      </w:r>
      <w:r w:rsidR="00EF2B49">
        <w:t>-</w:t>
      </w:r>
      <w:r w:rsidR="001712D4">
        <w:t>group compounds.</w:t>
      </w:r>
      <w:r w:rsidR="0023113D">
        <w:t xml:space="preserve"> Here, we </w:t>
      </w:r>
      <w:r w:rsidR="0086047D">
        <w:t xml:space="preserve">compare the </w:t>
      </w:r>
      <w:r w:rsidR="0086047D">
        <w:rPr>
          <w:vertAlign w:val="superscript"/>
        </w:rPr>
        <w:t>31</w:t>
      </w:r>
      <w:r w:rsidR="0086047D" w:rsidRPr="00FA16F1">
        <w:t xml:space="preserve">P </w:t>
      </w:r>
      <w:r w:rsidR="0086047D">
        <w:t>NMR of the</w:t>
      </w:r>
      <w:r w:rsidR="0023113D">
        <w:t xml:space="preserve"> Lewis acid-base adduct Ph</w:t>
      </w:r>
      <w:r w:rsidR="0023113D">
        <w:rPr>
          <w:vertAlign w:val="subscript"/>
        </w:rPr>
        <w:t>3</w:t>
      </w:r>
      <w:r w:rsidR="0023113D">
        <w:t>P–B</w:t>
      </w:r>
      <w:r w:rsidR="0086047D">
        <w:t>H</w:t>
      </w:r>
      <w:r w:rsidR="0023113D" w:rsidRPr="00395283">
        <w:rPr>
          <w:vertAlign w:val="subscript"/>
        </w:rPr>
        <w:t>3</w:t>
      </w:r>
      <w:r w:rsidR="0086047D">
        <w:t xml:space="preserve"> to free </w:t>
      </w:r>
      <w:proofErr w:type="spellStart"/>
      <w:r w:rsidR="0086047D">
        <w:t>triphenylphosphine</w:t>
      </w:r>
      <w:proofErr w:type="spellEnd"/>
      <w:r w:rsidR="0086047D">
        <w:t>.</w:t>
      </w:r>
    </w:p>
    <w:p w14:paraId="03F27A7B" w14:textId="77777777" w:rsidR="00411593" w:rsidRDefault="00411593" w:rsidP="00685137">
      <w:pPr>
        <w:jc w:val="both"/>
      </w:pPr>
      <w:r>
        <w:rPr>
          <w:b/>
          <w:sz w:val="28"/>
          <w:szCs w:val="28"/>
        </w:rPr>
        <w:lastRenderedPageBreak/>
        <w:t xml:space="preserve">Principles </w:t>
      </w:r>
    </w:p>
    <w:p w14:paraId="0464A3E5" w14:textId="424B2249" w:rsidR="0042516B" w:rsidRPr="00450F1F" w:rsidRDefault="00450F1F" w:rsidP="001C03A2">
      <w:pPr>
        <w:jc w:val="both"/>
        <w:rPr>
          <w:b/>
          <w:i/>
        </w:rPr>
      </w:pPr>
      <w:r w:rsidRPr="00450F1F">
        <w:rPr>
          <w:b/>
          <w:i/>
        </w:rPr>
        <w:t xml:space="preserve">Bonding in </w:t>
      </w:r>
      <w:r w:rsidRPr="0036576B">
        <w:rPr>
          <w:b/>
          <w:i/>
          <w:strike/>
        </w:rPr>
        <w:t>Ammonia</w:t>
      </w:r>
      <w:r w:rsidRPr="00450F1F">
        <w:rPr>
          <w:b/>
          <w:i/>
        </w:rPr>
        <w:t xml:space="preserve"> </w:t>
      </w:r>
      <w:proofErr w:type="spellStart"/>
      <w:ins w:id="0" w:author="Helene Kuhn" w:date="2017-03-29T14:32:00Z">
        <w:r w:rsidR="00ED3F8E">
          <w:rPr>
            <w:b/>
            <w:i/>
          </w:rPr>
          <w:t>Triphenylphosph</w:t>
        </w:r>
      </w:ins>
      <w:ins w:id="1" w:author="Helene Kuhn" w:date="2017-03-29T14:33:00Z">
        <w:r w:rsidR="00ED3F8E">
          <w:rPr>
            <w:b/>
            <w:i/>
          </w:rPr>
          <w:t>ineb</w:t>
        </w:r>
      </w:ins>
      <w:r w:rsidRPr="00450F1F">
        <w:rPr>
          <w:b/>
          <w:i/>
        </w:rPr>
        <w:t>oranes</w:t>
      </w:r>
      <w:proofErr w:type="spellEnd"/>
      <w:r w:rsidRPr="00450F1F">
        <w:rPr>
          <w:b/>
          <w:i/>
        </w:rPr>
        <w:t>: Lewis Description</w:t>
      </w:r>
    </w:p>
    <w:p w14:paraId="438F94DA" w14:textId="01177DFE" w:rsidR="00BB3880" w:rsidRDefault="00450F1F" w:rsidP="001C03A2">
      <w:pPr>
        <w:jc w:val="both"/>
      </w:pPr>
      <w:r>
        <w:t xml:space="preserve">Let’s consider the bonding between </w:t>
      </w:r>
      <w:proofErr w:type="spellStart"/>
      <w:r w:rsidR="00395283">
        <w:t>triphenylphosphine</w:t>
      </w:r>
      <w:proofErr w:type="spellEnd"/>
      <w:r>
        <w:t xml:space="preserve"> </w:t>
      </w:r>
      <w:r w:rsidR="002A2B48">
        <w:t xml:space="preserve">and </w:t>
      </w:r>
      <w:proofErr w:type="spellStart"/>
      <w:r w:rsidR="0086047D">
        <w:t>borane</w:t>
      </w:r>
      <w:proofErr w:type="spellEnd"/>
      <w:r w:rsidR="002A2B48">
        <w:t>.</w:t>
      </w:r>
      <w:r w:rsidR="00C96F1F">
        <w:t xml:space="preserve"> We will first consider what both molecules look like before they form a </w:t>
      </w:r>
      <w:r w:rsidR="00C96F1F" w:rsidRPr="00C96F1F">
        <w:rPr>
          <w:i/>
        </w:rPr>
        <w:t>Lewis adduct</w:t>
      </w:r>
      <w:r w:rsidR="001E284B">
        <w:t>.</w:t>
      </w:r>
    </w:p>
    <w:p w14:paraId="57DA5AF9" w14:textId="4E7CA869" w:rsidR="009A4BF2" w:rsidRDefault="00895744" w:rsidP="001C03A2">
      <w:pPr>
        <w:jc w:val="both"/>
      </w:pPr>
      <w:r>
        <w:t xml:space="preserve">Recall Lewis dot structures, and valence shell electron-pair repulsion (VSEPR) theory from general chemistry. </w:t>
      </w:r>
      <w:r w:rsidR="00A13898">
        <w:t xml:space="preserve">The Lewis dot structure of </w:t>
      </w:r>
      <w:proofErr w:type="spellStart"/>
      <w:r w:rsidR="00A13898">
        <w:t>t</w:t>
      </w:r>
      <w:r w:rsidR="00395283">
        <w:t>riphenylphosphine</w:t>
      </w:r>
      <w:proofErr w:type="spellEnd"/>
      <w:r w:rsidR="00A13898">
        <w:t xml:space="preserve"> is shown in </w:t>
      </w:r>
      <w:r w:rsidR="00A13898" w:rsidRPr="00FA16F1">
        <w:rPr>
          <w:b/>
        </w:rPr>
        <w:t xml:space="preserve">Figure </w:t>
      </w:r>
      <w:commentRangeStart w:id="2"/>
      <w:r w:rsidR="00A13898" w:rsidRPr="00FA16F1">
        <w:rPr>
          <w:b/>
        </w:rPr>
        <w:t>1</w:t>
      </w:r>
      <w:commentRangeEnd w:id="2"/>
      <w:r w:rsidR="00116AB4">
        <w:rPr>
          <w:rStyle w:val="CommentReference"/>
        </w:rPr>
        <w:commentReference w:id="2"/>
      </w:r>
      <w:r>
        <w:t xml:space="preserve">. </w:t>
      </w:r>
      <w:r w:rsidR="00A13898">
        <w:t>There are three</w:t>
      </w:r>
      <w:r>
        <w:t xml:space="preserve"> covalent bonds between the </w:t>
      </w:r>
      <w:r w:rsidR="00A13898">
        <w:t xml:space="preserve">phosphorous atom </w:t>
      </w:r>
      <w:r>
        <w:t xml:space="preserve">and </w:t>
      </w:r>
      <w:r w:rsidR="00A13898">
        <w:t>one of the carbon atoms in each of the three phenyl rings. T</w:t>
      </w:r>
      <w:r>
        <w:t>wo electrons</w:t>
      </w:r>
      <w:r w:rsidR="006F11BB">
        <w:t xml:space="preserve"> (a lone-</w:t>
      </w:r>
      <w:r w:rsidR="00A13898">
        <w:t>pair)</w:t>
      </w:r>
      <w:r>
        <w:t xml:space="preserve"> reside on the </w:t>
      </w:r>
      <w:r w:rsidR="00A13898">
        <w:t>phosphorous atom to complete the octet</w:t>
      </w:r>
      <w:r>
        <w:t xml:space="preserve">. </w:t>
      </w:r>
      <w:r w:rsidR="00A13898">
        <w:t>The phosphorous center</w:t>
      </w:r>
      <w:r w:rsidR="009A4BF2">
        <w:t xml:space="preserve"> is sp</w:t>
      </w:r>
      <w:r w:rsidR="009A4BF2" w:rsidRPr="00895744">
        <w:rPr>
          <w:vertAlign w:val="superscript"/>
        </w:rPr>
        <w:t>3</w:t>
      </w:r>
      <w:r w:rsidR="009A4BF2">
        <w:t xml:space="preserve"> hybridized and has a tetrahedral geometry, with the lone-pair of electrons residing in an sp</w:t>
      </w:r>
      <w:r w:rsidR="009A4BF2" w:rsidRPr="009A4BF2">
        <w:rPr>
          <w:vertAlign w:val="superscript"/>
        </w:rPr>
        <w:t>3</w:t>
      </w:r>
      <w:r w:rsidR="009A4BF2">
        <w:t xml:space="preserve"> orbital.</w:t>
      </w:r>
      <w:r w:rsidR="006F11BB">
        <w:t xml:space="preserve"> </w:t>
      </w:r>
      <w:proofErr w:type="spellStart"/>
      <w:r w:rsidR="006F11BB">
        <w:t>Triphenylphosphine</w:t>
      </w:r>
      <w:proofErr w:type="spellEnd"/>
      <w:r w:rsidR="006F11BB">
        <w:t xml:space="preserve"> has a lone-</w:t>
      </w:r>
      <w:r w:rsidR="00A13898">
        <w:t xml:space="preserve">pair that can be donated to another molecule and is therefore classified as a </w:t>
      </w:r>
      <w:r w:rsidR="00A13898" w:rsidRPr="00FA16F1">
        <w:rPr>
          <w:i/>
        </w:rPr>
        <w:t>Lewis base</w:t>
      </w:r>
      <w:r w:rsidR="00A13898">
        <w:t>.</w:t>
      </w:r>
      <w:r w:rsidR="00D722B3">
        <w:t xml:space="preserve"> </w:t>
      </w:r>
    </w:p>
    <w:p w14:paraId="31F0F1B6" w14:textId="0A6EA79B" w:rsidR="00895744" w:rsidRDefault="00A13898" w:rsidP="001C03A2">
      <w:pPr>
        <w:jc w:val="both"/>
      </w:pPr>
      <w:r>
        <w:t xml:space="preserve">The Lewis dot structure of </w:t>
      </w:r>
      <w:proofErr w:type="spellStart"/>
      <w:r w:rsidRPr="00395283">
        <w:t>borane</w:t>
      </w:r>
      <w:proofErr w:type="spellEnd"/>
      <w:r>
        <w:t xml:space="preserve"> is shown in </w:t>
      </w:r>
      <w:r w:rsidRPr="00FA16F1">
        <w:rPr>
          <w:b/>
        </w:rPr>
        <w:t>Figure 2</w:t>
      </w:r>
      <w:r>
        <w:t xml:space="preserve">. There are three covalent bonds between the boron atom and </w:t>
      </w:r>
      <w:r w:rsidR="0086047D">
        <w:t>the hydrogen atoms</w:t>
      </w:r>
      <w:r>
        <w:t xml:space="preserve">. </w:t>
      </w:r>
      <w:r w:rsidR="009A4BF2">
        <w:t xml:space="preserve"> </w:t>
      </w:r>
      <w:r>
        <w:t xml:space="preserve">In this case, the boron center only has six valence electrons and therefore does not follow the 8 </w:t>
      </w:r>
      <w:r>
        <w:rPr>
          <w:i/>
        </w:rPr>
        <w:t>e</w:t>
      </w:r>
      <w:r>
        <w:rPr>
          <w:vertAlign w:val="superscript"/>
        </w:rPr>
        <w:t>–</w:t>
      </w:r>
      <w:r>
        <w:rPr>
          <w:vertAlign w:val="subscript"/>
        </w:rPr>
        <w:t xml:space="preserve"> </w:t>
      </w:r>
      <w:r w:rsidRPr="00FA16F1">
        <w:t>rule</w:t>
      </w:r>
      <w:r>
        <w:t>.</w:t>
      </w:r>
      <w:r w:rsidR="009A4BF2">
        <w:t xml:space="preserve"> </w:t>
      </w:r>
      <w:proofErr w:type="spellStart"/>
      <w:r w:rsidR="0086047D">
        <w:t>Borane</w:t>
      </w:r>
      <w:proofErr w:type="spellEnd"/>
      <w:r w:rsidDel="00A13898">
        <w:t xml:space="preserve"> </w:t>
      </w:r>
      <w:r w:rsidR="009A4BF2">
        <w:t xml:space="preserve">is thus </w:t>
      </w:r>
      <w:r w:rsidR="005436CB">
        <w:t xml:space="preserve">planar and </w:t>
      </w:r>
      <w:r w:rsidR="009A4BF2">
        <w:t>sp</w:t>
      </w:r>
      <w:r w:rsidR="009A4BF2" w:rsidRPr="009A4BF2">
        <w:rPr>
          <w:vertAlign w:val="superscript"/>
        </w:rPr>
        <w:t>2</w:t>
      </w:r>
      <w:r w:rsidR="009A4BF2">
        <w:t xml:space="preserve"> hybridized</w:t>
      </w:r>
      <w:r w:rsidR="005436CB">
        <w:t>, with the sp</w:t>
      </w:r>
      <w:r w:rsidR="005436CB" w:rsidRPr="007B01C2">
        <w:rPr>
          <w:vertAlign w:val="superscript"/>
        </w:rPr>
        <w:t>2</w:t>
      </w:r>
      <w:r w:rsidR="005436CB">
        <w:t xml:space="preserve"> orbitals forming bonds to </w:t>
      </w:r>
      <w:r w:rsidR="0086047D">
        <w:t>the hydrogen atoms</w:t>
      </w:r>
      <w:r>
        <w:t xml:space="preserve"> </w:t>
      </w:r>
      <w:r w:rsidR="005436CB">
        <w:t xml:space="preserve">and the </w:t>
      </w:r>
      <w:r w:rsidR="002C0AB1">
        <w:t xml:space="preserve">lone </w:t>
      </w:r>
      <w:r w:rsidR="005436CB" w:rsidRPr="006F11BB">
        <w:rPr>
          <w:i/>
        </w:rPr>
        <w:t>p</w:t>
      </w:r>
      <w:r w:rsidR="005436CB">
        <w:t xml:space="preserve"> orbital being empty.</w:t>
      </w:r>
      <w:r w:rsidR="00D722B3">
        <w:t xml:space="preserve"> </w:t>
      </w:r>
      <w:proofErr w:type="spellStart"/>
      <w:r w:rsidR="0086047D">
        <w:t>Borane</w:t>
      </w:r>
      <w:proofErr w:type="spellEnd"/>
      <w:r w:rsidR="00D722B3">
        <w:t xml:space="preserve"> is thus a </w:t>
      </w:r>
      <w:r w:rsidR="00D722B3" w:rsidRPr="00FA16F1">
        <w:rPr>
          <w:i/>
        </w:rPr>
        <w:t>Lewis acid</w:t>
      </w:r>
      <w:r w:rsidR="00D722B3">
        <w:t>.</w:t>
      </w:r>
    </w:p>
    <w:p w14:paraId="75C200A5" w14:textId="082116F7" w:rsidR="00830C9C" w:rsidRDefault="006F11BB" w:rsidP="001C03A2">
      <w:pPr>
        <w:jc w:val="both"/>
      </w:pPr>
      <w:r>
        <w:t>Since</w:t>
      </w:r>
      <w:r w:rsidR="00D722B3">
        <w:t xml:space="preserve"> the </w:t>
      </w:r>
      <w:r w:rsidR="00395283">
        <w:t xml:space="preserve">phosphorous </w:t>
      </w:r>
      <w:r w:rsidR="00D722B3">
        <w:t xml:space="preserve">in </w:t>
      </w:r>
      <w:proofErr w:type="spellStart"/>
      <w:r w:rsidR="00395283">
        <w:t>triphenylphosphine</w:t>
      </w:r>
      <w:proofErr w:type="spellEnd"/>
      <w:r w:rsidR="00395283">
        <w:t xml:space="preserve"> </w:t>
      </w:r>
      <w:r w:rsidR="00D722B3">
        <w:t>has a filled orbital and the boron of</w:t>
      </w:r>
      <w:r w:rsidR="00395283">
        <w:t xml:space="preserve"> </w:t>
      </w:r>
      <w:proofErr w:type="spellStart"/>
      <w:r w:rsidR="0086047D">
        <w:t>borane</w:t>
      </w:r>
      <w:proofErr w:type="spellEnd"/>
      <w:r w:rsidR="00D722B3">
        <w:t xml:space="preserve"> has an empty orbital, an </w:t>
      </w:r>
      <w:r w:rsidR="00A13898" w:rsidRPr="00FA16F1">
        <w:rPr>
          <w:i/>
        </w:rPr>
        <w:t>Lewis acid-base</w:t>
      </w:r>
      <w:r w:rsidR="00A13898">
        <w:t xml:space="preserve"> </w:t>
      </w:r>
      <w:r w:rsidR="00D722B3" w:rsidRPr="00FA16F1">
        <w:rPr>
          <w:i/>
        </w:rPr>
        <w:t>adduct</w:t>
      </w:r>
      <w:r w:rsidR="00D722B3">
        <w:t xml:space="preserve"> can form, with the </w:t>
      </w:r>
      <w:proofErr w:type="spellStart"/>
      <w:r w:rsidR="00395283">
        <w:t>triphenylphosphine</w:t>
      </w:r>
      <w:proofErr w:type="spellEnd"/>
      <w:r w:rsidR="00395283">
        <w:t xml:space="preserve"> </w:t>
      </w:r>
      <w:r w:rsidR="00D722B3">
        <w:t>donating its two electrons to boron.</w:t>
      </w:r>
      <w:r w:rsidR="00A26B59">
        <w:t xml:space="preserve"> </w:t>
      </w:r>
      <w:r>
        <w:t>Upon adduct formation</w:t>
      </w:r>
      <w:r w:rsidR="00A26B59">
        <w:t>, the boron</w:t>
      </w:r>
      <w:r>
        <w:t xml:space="preserve"> center</w:t>
      </w:r>
      <w:r w:rsidR="00A26B59">
        <w:t xml:space="preserve"> </w:t>
      </w:r>
      <w:r>
        <w:t>becomes</w:t>
      </w:r>
      <w:r w:rsidR="00A26B59">
        <w:t xml:space="preserve"> sp</w:t>
      </w:r>
      <w:r w:rsidR="00A26B59" w:rsidRPr="00A26B59">
        <w:rPr>
          <w:vertAlign w:val="superscript"/>
        </w:rPr>
        <w:t>3</w:t>
      </w:r>
      <w:r w:rsidR="00A26B59">
        <w:t xml:space="preserve"> hybridized </w:t>
      </w:r>
      <w:r w:rsidR="007B01C2">
        <w:t>(</w:t>
      </w:r>
      <w:r w:rsidR="007B01C2" w:rsidRPr="00FA16F1">
        <w:rPr>
          <w:b/>
        </w:rPr>
        <w:t>Equation 1</w:t>
      </w:r>
      <w:r w:rsidR="007B01C2">
        <w:t>)</w:t>
      </w:r>
      <w:r w:rsidR="00A26B59">
        <w:t xml:space="preserve">. </w:t>
      </w:r>
    </w:p>
    <w:p w14:paraId="19E288D8" w14:textId="10F98206" w:rsidR="007B01C2" w:rsidRDefault="001C4D08" w:rsidP="001C4D08">
      <w:r>
        <w:t xml:space="preserve"> </w:t>
      </w:r>
      <w:r w:rsidR="007B01C2">
        <w:t xml:space="preserve">    </w:t>
      </w:r>
      <w:r>
        <w:rPr>
          <w:noProof/>
        </w:rPr>
        <w:drawing>
          <wp:inline distT="0" distB="0" distL="0" distR="0" wp14:anchorId="0272770C" wp14:editId="4D72B080">
            <wp:extent cx="4686300" cy="9652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uct formation.tiff"/>
                    <pic:cNvPicPr/>
                  </pic:nvPicPr>
                  <pic:blipFill>
                    <a:blip r:embed="rId10">
                      <a:extLst>
                        <a:ext uri="{28A0092B-C50C-407E-A947-70E740481C1C}">
                          <a14:useLocalDpi xmlns:a14="http://schemas.microsoft.com/office/drawing/2010/main" val="0"/>
                        </a:ext>
                      </a:extLst>
                    </a:blip>
                    <a:stretch>
                      <a:fillRect/>
                    </a:stretch>
                  </pic:blipFill>
                  <pic:spPr>
                    <a:xfrm>
                      <a:off x="0" y="0"/>
                      <a:ext cx="4686300" cy="965200"/>
                    </a:xfrm>
                    <a:prstGeom prst="rect">
                      <a:avLst/>
                    </a:prstGeom>
                  </pic:spPr>
                </pic:pic>
              </a:graphicData>
            </a:graphic>
          </wp:inline>
        </w:drawing>
      </w:r>
      <w:r w:rsidR="001E284B">
        <w:t xml:space="preserve">        </w:t>
      </w:r>
      <w:r>
        <w:t xml:space="preserve">         </w:t>
      </w:r>
      <w:r w:rsidR="007B01C2">
        <w:t>(1)</w:t>
      </w:r>
    </w:p>
    <w:p w14:paraId="209AA0F5" w14:textId="03D59D38" w:rsidR="00411593" w:rsidRDefault="006F11BB" w:rsidP="007F42D4">
      <w:pPr>
        <w:jc w:val="both"/>
        <w:rPr>
          <w:b/>
          <w:sz w:val="28"/>
          <w:szCs w:val="28"/>
        </w:rPr>
      </w:pPr>
      <w:r>
        <w:t xml:space="preserve">Equation 1 above demonstrates </w:t>
      </w:r>
      <w:r w:rsidR="002536D1">
        <w:t xml:space="preserve">the idea of Lewis acidity, with Lewis acids accepting lone-pairs of electrons, and Lewis bases donating pairs of electrons. Sometimes, Lewis acids are referred to as electrophiles, and Lewis bases as nucleophiles. </w:t>
      </w:r>
      <w:r w:rsidR="00A26B59">
        <w:t xml:space="preserve">Bonds between Lewis acids and bases are often called coordinate covalent or dative bonds, and sometimes are designated with arrows as opposed to lines. </w:t>
      </w:r>
    </w:p>
    <w:p w14:paraId="34B704EC" w14:textId="1EB997A2" w:rsidR="00ED7538" w:rsidRDefault="000331A6" w:rsidP="00182CC8">
      <w:pPr>
        <w:rPr>
          <w:sz w:val="28"/>
        </w:rPr>
      </w:pPr>
      <w:r w:rsidRPr="00467282">
        <w:rPr>
          <w:b/>
          <w:sz w:val="28"/>
        </w:rPr>
        <w:t>Procedure</w:t>
      </w:r>
      <w:r w:rsidR="00467282" w:rsidRPr="00467282">
        <w:rPr>
          <w:sz w:val="28"/>
        </w:rPr>
        <w:t xml:space="preserve"> </w:t>
      </w:r>
    </w:p>
    <w:p w14:paraId="0DF82959" w14:textId="2916883A" w:rsidR="000C3DA6" w:rsidRPr="000F5B1A" w:rsidRDefault="000C3DA6" w:rsidP="000C3DA6">
      <w:pPr>
        <w:pStyle w:val="ListParagraph"/>
        <w:numPr>
          <w:ilvl w:val="0"/>
          <w:numId w:val="1"/>
        </w:numPr>
        <w:jc w:val="both"/>
        <w:rPr>
          <w:rFonts w:ascii="Cambria" w:hAnsi="Cambria" w:cs="Times New Roman"/>
          <w:bCs/>
        </w:rPr>
      </w:pPr>
      <w:r w:rsidRPr="000F5B1A">
        <w:rPr>
          <w:rFonts w:ascii="Cambria" w:hAnsi="Cambria" w:cs="Times New Roman"/>
        </w:rPr>
        <w:t xml:space="preserve">Setup of the </w:t>
      </w:r>
      <w:r>
        <w:rPr>
          <w:rFonts w:ascii="Cambria" w:hAnsi="Cambria" w:cs="Times New Roman"/>
        </w:rPr>
        <w:t>Schlenk</w:t>
      </w:r>
      <w:r w:rsidRPr="000F5B1A">
        <w:rPr>
          <w:rFonts w:ascii="Cambria" w:hAnsi="Cambria" w:cs="Times New Roman"/>
        </w:rPr>
        <w:t xml:space="preserve"> Line</w:t>
      </w:r>
      <w:r>
        <w:rPr>
          <w:rFonts w:ascii="Cambria" w:hAnsi="Cambria" w:cs="Times New Roman"/>
        </w:rPr>
        <w:t xml:space="preserve"> for the synthesis of the </w:t>
      </w:r>
      <w:proofErr w:type="spellStart"/>
      <w:r w:rsidRPr="009175D9">
        <w:t>borane</w:t>
      </w:r>
      <w:proofErr w:type="spellEnd"/>
      <w:r w:rsidRPr="009175D9">
        <w:t xml:space="preserve"> </w:t>
      </w:r>
      <w:proofErr w:type="spellStart"/>
      <w:r w:rsidRPr="009175D9">
        <w:t>triphenylphosphine</w:t>
      </w:r>
      <w:proofErr w:type="spellEnd"/>
      <w:r w:rsidRPr="009175D9">
        <w:t xml:space="preserve"> complex</w:t>
      </w:r>
      <w:r w:rsidRPr="000F5B1A">
        <w:rPr>
          <w:rFonts w:ascii="Cambria" w:hAnsi="Cambria" w:cs="Times New Roman"/>
        </w:rPr>
        <w:t xml:space="preserve"> (for a more detailed procedure, please review the “</w:t>
      </w:r>
      <w:r>
        <w:rPr>
          <w:rFonts w:ascii="Cambria" w:hAnsi="Cambria" w:cs="Times New Roman"/>
        </w:rPr>
        <w:t>Schlenk</w:t>
      </w:r>
      <w:r w:rsidRPr="000F5B1A">
        <w:rPr>
          <w:rFonts w:ascii="Cambria" w:hAnsi="Cambria" w:cs="Times New Roman"/>
        </w:rPr>
        <w:t xml:space="preserve"> Lines Transfer of Solvent” video in the </w:t>
      </w:r>
      <w:r w:rsidRPr="000F5B1A">
        <w:rPr>
          <w:rFonts w:ascii="Cambria" w:hAnsi="Cambria" w:cs="Times New Roman"/>
          <w:bCs/>
          <w:i/>
        </w:rPr>
        <w:t>Essentials of Organic Chemistry</w:t>
      </w:r>
      <w:r w:rsidRPr="000F5B1A">
        <w:rPr>
          <w:rFonts w:ascii="Cambria" w:hAnsi="Cambria" w:cs="Times New Roman"/>
          <w:bCs/>
        </w:rPr>
        <w:t xml:space="preserve"> series)</w:t>
      </w:r>
      <w:r>
        <w:rPr>
          <w:rFonts w:ascii="Cambria" w:hAnsi="Cambria" w:cs="Times New Roman"/>
          <w:bCs/>
        </w:rPr>
        <w:t>.</w:t>
      </w:r>
      <w:r w:rsidRPr="000F5B1A">
        <w:rPr>
          <w:rFonts w:ascii="Cambria" w:hAnsi="Cambria" w:cs="Times New Roman"/>
          <w:bCs/>
        </w:rPr>
        <w:t xml:space="preserve"> </w:t>
      </w:r>
      <w:r>
        <w:t>Schlenk line safety should be reviewed prior to conducting this experiment</w:t>
      </w:r>
      <w:r w:rsidRPr="000F5B1A">
        <w:rPr>
          <w:rFonts w:ascii="Cambria" w:hAnsi="Cambria" w:cs="Times New Roman"/>
          <w:bCs/>
        </w:rPr>
        <w:t>. Glassware should be inspected for star cracks before using. Care should be taken to ensure that O</w:t>
      </w:r>
      <w:r w:rsidRPr="000F5B1A">
        <w:rPr>
          <w:rFonts w:ascii="Cambria" w:hAnsi="Cambria" w:cs="Times New Roman"/>
          <w:bCs/>
          <w:vertAlign w:val="subscript"/>
        </w:rPr>
        <w:t>2</w:t>
      </w:r>
      <w:r w:rsidRPr="000F5B1A">
        <w:rPr>
          <w:rFonts w:ascii="Cambria" w:hAnsi="Cambria" w:cs="Times New Roman"/>
          <w:bCs/>
        </w:rPr>
        <w:t xml:space="preserve"> is not condensed in the </w:t>
      </w:r>
      <w:r>
        <w:rPr>
          <w:rFonts w:ascii="Cambria" w:hAnsi="Cambria" w:cs="Times New Roman"/>
          <w:bCs/>
        </w:rPr>
        <w:t>Schlenk</w:t>
      </w:r>
      <w:r w:rsidRPr="000F5B1A">
        <w:rPr>
          <w:rFonts w:ascii="Cambria" w:hAnsi="Cambria" w:cs="Times New Roman"/>
          <w:bCs/>
        </w:rPr>
        <w:t xml:space="preserve"> line trap if using liquid N</w:t>
      </w:r>
      <w:r w:rsidRPr="000F5B1A">
        <w:rPr>
          <w:rFonts w:ascii="Cambria" w:hAnsi="Cambria" w:cs="Times New Roman"/>
          <w:bCs/>
          <w:vertAlign w:val="subscript"/>
        </w:rPr>
        <w:t>2</w:t>
      </w:r>
      <w:r w:rsidRPr="000F5B1A">
        <w:rPr>
          <w:rFonts w:ascii="Cambria" w:hAnsi="Cambria" w:cs="Times New Roman"/>
          <w:bCs/>
        </w:rPr>
        <w:t>. At liquid N</w:t>
      </w:r>
      <w:r w:rsidRPr="000F5B1A">
        <w:rPr>
          <w:rFonts w:ascii="Cambria" w:hAnsi="Cambria" w:cs="Times New Roman"/>
          <w:bCs/>
          <w:vertAlign w:val="subscript"/>
        </w:rPr>
        <w:t>2</w:t>
      </w:r>
      <w:r w:rsidRPr="000F5B1A">
        <w:rPr>
          <w:rFonts w:ascii="Cambria" w:hAnsi="Cambria" w:cs="Times New Roman"/>
          <w:bCs/>
        </w:rPr>
        <w:t xml:space="preserve"> temperature, O</w:t>
      </w:r>
      <w:r w:rsidRPr="000F5B1A">
        <w:rPr>
          <w:rFonts w:ascii="Cambria" w:hAnsi="Cambria" w:cs="Times New Roman"/>
          <w:bCs/>
          <w:vertAlign w:val="subscript"/>
        </w:rPr>
        <w:t>2</w:t>
      </w:r>
      <w:r w:rsidRPr="000F5B1A">
        <w:rPr>
          <w:rFonts w:ascii="Cambria" w:hAnsi="Cambria" w:cs="Times New Roman"/>
          <w:bCs/>
        </w:rPr>
        <w:t xml:space="preserve"> condenses and is </w:t>
      </w:r>
      <w:r w:rsidRPr="000F5B1A">
        <w:rPr>
          <w:rFonts w:ascii="Cambria" w:hAnsi="Cambria" w:cs="Times New Roman"/>
          <w:bCs/>
        </w:rPr>
        <w:lastRenderedPageBreak/>
        <w:t>explosive in the presence of organic solvents. If it is suspected that O</w:t>
      </w:r>
      <w:r w:rsidRPr="000F5B1A">
        <w:rPr>
          <w:rFonts w:ascii="Cambria" w:hAnsi="Cambria" w:cs="Times New Roman"/>
          <w:bCs/>
          <w:vertAlign w:val="subscript"/>
        </w:rPr>
        <w:t>2</w:t>
      </w:r>
      <w:r w:rsidRPr="000F5B1A">
        <w:rPr>
          <w:rFonts w:ascii="Cambria" w:hAnsi="Cambria" w:cs="Times New Roman"/>
          <w:bCs/>
        </w:rPr>
        <w:t xml:space="preserve"> has been condensed or a blue liquid is observed in the cold trap, </w:t>
      </w:r>
      <w:r w:rsidRPr="000F5B1A">
        <w:rPr>
          <w:rFonts w:ascii="Cambria" w:hAnsi="Cambria" w:cs="Times New Roman"/>
          <w:bCs/>
          <w:i/>
        </w:rPr>
        <w:t>leave the trap cold under dynamic vacuum</w:t>
      </w:r>
      <w:r w:rsidRPr="000F5B1A">
        <w:rPr>
          <w:rFonts w:ascii="Cambria" w:hAnsi="Cambria" w:cs="Times New Roman"/>
          <w:bCs/>
        </w:rPr>
        <w:t xml:space="preserve">. </w:t>
      </w:r>
      <w:r w:rsidRPr="000F5B1A">
        <w:rPr>
          <w:rFonts w:ascii="Cambria" w:hAnsi="Cambria" w:cs="Times New Roman"/>
          <w:bCs/>
          <w:i/>
        </w:rPr>
        <w:t xml:space="preserve">Do </w:t>
      </w:r>
      <w:r w:rsidRPr="000F5B1A">
        <w:rPr>
          <w:rFonts w:ascii="Cambria" w:hAnsi="Cambria" w:cs="Times New Roman"/>
          <w:b/>
          <w:bCs/>
          <w:i/>
        </w:rPr>
        <w:t>NOT</w:t>
      </w:r>
      <w:r w:rsidRPr="000F5B1A">
        <w:rPr>
          <w:rFonts w:ascii="Cambria" w:hAnsi="Cambria" w:cs="Times New Roman"/>
          <w:bCs/>
          <w:i/>
        </w:rPr>
        <w:t xml:space="preserve"> remove the liquid N</w:t>
      </w:r>
      <w:r w:rsidRPr="000F5B1A">
        <w:rPr>
          <w:rFonts w:ascii="Cambria" w:hAnsi="Cambria" w:cs="Times New Roman"/>
          <w:bCs/>
          <w:i/>
          <w:vertAlign w:val="subscript"/>
        </w:rPr>
        <w:t>2</w:t>
      </w:r>
      <w:r w:rsidRPr="000F5B1A">
        <w:rPr>
          <w:rFonts w:ascii="Cambria" w:hAnsi="Cambria" w:cs="Times New Roman"/>
          <w:bCs/>
          <w:i/>
        </w:rPr>
        <w:t xml:space="preserve"> trap or turn off the vacuum pump.</w:t>
      </w:r>
      <w:r w:rsidRPr="000F5B1A">
        <w:rPr>
          <w:rFonts w:ascii="Cambria" w:hAnsi="Cambria" w:cs="Times New Roman"/>
          <w:bCs/>
        </w:rPr>
        <w:t xml:space="preserve"> Over time the liquid O</w:t>
      </w:r>
      <w:r w:rsidRPr="000F5B1A">
        <w:rPr>
          <w:rFonts w:ascii="Cambria" w:hAnsi="Cambria" w:cs="Times New Roman"/>
          <w:bCs/>
          <w:vertAlign w:val="subscript"/>
        </w:rPr>
        <w:t>2</w:t>
      </w:r>
      <w:r w:rsidRPr="000F5B1A">
        <w:rPr>
          <w:rFonts w:ascii="Cambria" w:hAnsi="Cambria" w:cs="Times New Roman"/>
          <w:bCs/>
        </w:rPr>
        <w:t xml:space="preserve"> will </w:t>
      </w:r>
      <w:r>
        <w:rPr>
          <w:rFonts w:ascii="Cambria" w:hAnsi="Cambria" w:cs="Times New Roman"/>
          <w:bCs/>
        </w:rPr>
        <w:t>evaporate</w:t>
      </w:r>
      <w:r w:rsidRPr="000F5B1A">
        <w:rPr>
          <w:rFonts w:ascii="Cambria" w:hAnsi="Cambria" w:cs="Times New Roman"/>
          <w:bCs/>
        </w:rPr>
        <w:t xml:space="preserve"> into the pump—it is only safe to remove the liquid N</w:t>
      </w:r>
      <w:r w:rsidRPr="000F5B1A">
        <w:rPr>
          <w:rFonts w:ascii="Cambria" w:hAnsi="Cambria" w:cs="Times New Roman"/>
          <w:bCs/>
          <w:vertAlign w:val="subscript"/>
        </w:rPr>
        <w:t>2</w:t>
      </w:r>
      <w:r w:rsidRPr="000F5B1A">
        <w:rPr>
          <w:rFonts w:ascii="Cambria" w:hAnsi="Cambria" w:cs="Times New Roman"/>
          <w:bCs/>
        </w:rPr>
        <w:t xml:space="preserve"> trap once all of the O</w:t>
      </w:r>
      <w:r w:rsidRPr="000F5B1A">
        <w:rPr>
          <w:rFonts w:ascii="Cambria" w:hAnsi="Cambria" w:cs="Times New Roman"/>
          <w:bCs/>
          <w:vertAlign w:val="subscript"/>
        </w:rPr>
        <w:t>2</w:t>
      </w:r>
      <w:r w:rsidRPr="000F5B1A">
        <w:rPr>
          <w:rFonts w:ascii="Cambria" w:hAnsi="Cambria" w:cs="Times New Roman"/>
          <w:bCs/>
        </w:rPr>
        <w:t xml:space="preserve"> has </w:t>
      </w:r>
      <w:r>
        <w:rPr>
          <w:rFonts w:ascii="Cambria" w:hAnsi="Cambria" w:cs="Times New Roman"/>
          <w:bCs/>
        </w:rPr>
        <w:t>evaporated</w:t>
      </w:r>
      <w:r w:rsidRPr="000F5B1A">
        <w:rPr>
          <w:rFonts w:ascii="Cambria" w:hAnsi="Cambria" w:cs="Times New Roman"/>
          <w:bCs/>
        </w:rPr>
        <w:t>.</w:t>
      </w:r>
    </w:p>
    <w:p w14:paraId="0456E239" w14:textId="77777777" w:rsidR="000C3DA6" w:rsidRPr="00302A76" w:rsidRDefault="000C3DA6" w:rsidP="000C3DA6">
      <w:pPr>
        <w:pStyle w:val="ListParagraph"/>
        <w:widowControl w:val="0"/>
        <w:autoSpaceDE w:val="0"/>
        <w:autoSpaceDN w:val="0"/>
        <w:adjustRightInd w:val="0"/>
        <w:spacing w:after="0"/>
        <w:ind w:left="1440"/>
        <w:jc w:val="both"/>
        <w:rPr>
          <w:rFonts w:ascii="Cambria" w:hAnsi="Cambria" w:cs="Times New Roman"/>
          <w:lang w:val="en-GB"/>
        </w:rPr>
      </w:pPr>
      <w:r w:rsidRPr="00302A76">
        <w:rPr>
          <w:rFonts w:ascii="Cambria" w:hAnsi="Cambria" w:cs="Times New Roman"/>
        </w:rPr>
        <w:t xml:space="preserve"> </w:t>
      </w:r>
    </w:p>
    <w:p w14:paraId="1431629A" w14:textId="77777777" w:rsidR="000C3DA6" w:rsidRPr="005F701F" w:rsidRDefault="000C3DA6" w:rsidP="000C3DA6">
      <w:pPr>
        <w:pStyle w:val="ListParagraph"/>
        <w:widowControl w:val="0"/>
        <w:numPr>
          <w:ilvl w:val="1"/>
          <w:numId w:val="1"/>
        </w:numPr>
        <w:autoSpaceDE w:val="0"/>
        <w:autoSpaceDN w:val="0"/>
        <w:adjustRightInd w:val="0"/>
        <w:spacing w:after="0"/>
        <w:jc w:val="both"/>
        <w:rPr>
          <w:rFonts w:ascii="Cambria" w:hAnsi="Cambria" w:cs="Times New Roman"/>
          <w:lang w:val="en-GB"/>
        </w:rPr>
      </w:pPr>
      <w:r>
        <w:rPr>
          <w:rFonts w:ascii="Cambria" w:hAnsi="Cambria" w:cs="Times New Roman"/>
        </w:rPr>
        <w:t>Close the pressure release valve.</w:t>
      </w:r>
    </w:p>
    <w:p w14:paraId="45A062C5" w14:textId="77777777" w:rsidR="000C3DA6" w:rsidRPr="005F701F" w:rsidRDefault="000C3DA6" w:rsidP="000C3DA6">
      <w:pPr>
        <w:pStyle w:val="ListParagraph"/>
        <w:widowControl w:val="0"/>
        <w:autoSpaceDE w:val="0"/>
        <w:autoSpaceDN w:val="0"/>
        <w:adjustRightInd w:val="0"/>
        <w:spacing w:after="0"/>
        <w:ind w:left="1440"/>
        <w:jc w:val="both"/>
        <w:rPr>
          <w:rFonts w:ascii="Cambria" w:hAnsi="Cambria" w:cs="Times New Roman"/>
          <w:lang w:val="en-GB"/>
        </w:rPr>
      </w:pPr>
    </w:p>
    <w:p w14:paraId="34F9FB94" w14:textId="77777777" w:rsidR="000C3DA6" w:rsidRPr="005F701F" w:rsidRDefault="000C3DA6" w:rsidP="000C3DA6">
      <w:pPr>
        <w:pStyle w:val="ListParagraph"/>
        <w:widowControl w:val="0"/>
        <w:numPr>
          <w:ilvl w:val="1"/>
          <w:numId w:val="1"/>
        </w:numPr>
        <w:autoSpaceDE w:val="0"/>
        <w:autoSpaceDN w:val="0"/>
        <w:adjustRightInd w:val="0"/>
        <w:spacing w:after="0"/>
        <w:jc w:val="both"/>
        <w:rPr>
          <w:rFonts w:ascii="Cambria" w:hAnsi="Cambria" w:cs="Times New Roman"/>
          <w:lang w:val="en-GB"/>
        </w:rPr>
      </w:pPr>
      <w:r>
        <w:rPr>
          <w:rFonts w:ascii="Cambria" w:hAnsi="Cambria" w:cs="Times New Roman"/>
        </w:rPr>
        <w:t>Turn on the N</w:t>
      </w:r>
      <w:r>
        <w:rPr>
          <w:rFonts w:ascii="Cambria" w:hAnsi="Cambria" w:cs="Times New Roman"/>
          <w:vertAlign w:val="subscript"/>
        </w:rPr>
        <w:t>2</w:t>
      </w:r>
      <w:r>
        <w:rPr>
          <w:rFonts w:ascii="Cambria" w:hAnsi="Cambria" w:cs="Times New Roman"/>
        </w:rPr>
        <w:t xml:space="preserve"> gas and the vacuum pump.</w:t>
      </w:r>
    </w:p>
    <w:p w14:paraId="753538B3" w14:textId="77777777" w:rsidR="000C3DA6" w:rsidRPr="00012112" w:rsidRDefault="000C3DA6" w:rsidP="000C3DA6">
      <w:pPr>
        <w:widowControl w:val="0"/>
        <w:autoSpaceDE w:val="0"/>
        <w:autoSpaceDN w:val="0"/>
        <w:adjustRightInd w:val="0"/>
        <w:spacing w:after="0"/>
        <w:jc w:val="both"/>
        <w:rPr>
          <w:rFonts w:ascii="Cambria" w:hAnsi="Cambria" w:cs="Times New Roman"/>
          <w:lang w:val="en-GB"/>
        </w:rPr>
      </w:pPr>
    </w:p>
    <w:p w14:paraId="15CD265D" w14:textId="77777777" w:rsidR="000C3DA6" w:rsidRPr="0000731A" w:rsidRDefault="000C3DA6" w:rsidP="000C3DA6">
      <w:pPr>
        <w:pStyle w:val="ListParagraph"/>
        <w:widowControl w:val="0"/>
        <w:numPr>
          <w:ilvl w:val="1"/>
          <w:numId w:val="1"/>
        </w:numPr>
        <w:autoSpaceDE w:val="0"/>
        <w:autoSpaceDN w:val="0"/>
        <w:adjustRightInd w:val="0"/>
        <w:spacing w:after="0"/>
        <w:jc w:val="both"/>
        <w:rPr>
          <w:rFonts w:ascii="Cambria" w:hAnsi="Cambria" w:cs="Times New Roman"/>
          <w:lang w:val="en-GB"/>
        </w:rPr>
      </w:pPr>
      <w:r>
        <w:rPr>
          <w:rFonts w:ascii="Cambria" w:hAnsi="Cambria" w:cs="Times New Roman"/>
        </w:rPr>
        <w:t>As the Schlenk line vacuum reaches its minimum pressure, prepare the cold trap with either liquid N</w:t>
      </w:r>
      <w:r>
        <w:rPr>
          <w:rFonts w:ascii="Cambria" w:hAnsi="Cambria" w:cs="Times New Roman"/>
          <w:vertAlign w:val="subscript"/>
        </w:rPr>
        <w:t>2</w:t>
      </w:r>
      <w:r>
        <w:rPr>
          <w:rFonts w:ascii="Cambria" w:hAnsi="Cambria" w:cs="Times New Roman"/>
        </w:rPr>
        <w:t xml:space="preserve"> or dry ice/acetone.</w:t>
      </w:r>
    </w:p>
    <w:p w14:paraId="7A4570A9" w14:textId="77777777" w:rsidR="000C3DA6" w:rsidRPr="0000731A" w:rsidRDefault="000C3DA6" w:rsidP="000C3DA6">
      <w:pPr>
        <w:widowControl w:val="0"/>
        <w:autoSpaceDE w:val="0"/>
        <w:autoSpaceDN w:val="0"/>
        <w:adjustRightInd w:val="0"/>
        <w:spacing w:after="0"/>
        <w:jc w:val="both"/>
        <w:rPr>
          <w:rFonts w:ascii="Cambria" w:hAnsi="Cambria" w:cs="Times New Roman"/>
        </w:rPr>
      </w:pPr>
    </w:p>
    <w:p w14:paraId="54FFEA0C" w14:textId="77777777" w:rsidR="000C3DA6" w:rsidRPr="0000731A" w:rsidRDefault="000C3DA6" w:rsidP="000C3DA6">
      <w:pPr>
        <w:pStyle w:val="ListParagraph"/>
        <w:widowControl w:val="0"/>
        <w:numPr>
          <w:ilvl w:val="1"/>
          <w:numId w:val="1"/>
        </w:numPr>
        <w:autoSpaceDE w:val="0"/>
        <w:autoSpaceDN w:val="0"/>
        <w:adjustRightInd w:val="0"/>
        <w:spacing w:after="0"/>
        <w:jc w:val="both"/>
        <w:rPr>
          <w:rFonts w:ascii="Cambria" w:hAnsi="Cambria" w:cs="Times New Roman"/>
          <w:lang w:val="en-GB"/>
        </w:rPr>
      </w:pPr>
      <w:r w:rsidRPr="0000731A">
        <w:rPr>
          <w:rFonts w:ascii="Cambria" w:hAnsi="Cambria" w:cs="Times New Roman"/>
        </w:rPr>
        <w:t>Assemble the cold trap.</w:t>
      </w:r>
    </w:p>
    <w:p w14:paraId="71380A83" w14:textId="77777777" w:rsidR="000C3DA6" w:rsidRDefault="000C3DA6" w:rsidP="00AF3079">
      <w:pPr>
        <w:pStyle w:val="ListParagraph"/>
        <w:ind w:left="360"/>
      </w:pPr>
    </w:p>
    <w:p w14:paraId="46B5C1EF" w14:textId="324735FE" w:rsidR="000C3DA6" w:rsidRDefault="000C3DA6" w:rsidP="00AF3079">
      <w:pPr>
        <w:pStyle w:val="ListParagraph"/>
        <w:numPr>
          <w:ilvl w:val="0"/>
          <w:numId w:val="1"/>
        </w:numPr>
      </w:pPr>
      <w:r w:rsidRPr="00AF3079">
        <w:t xml:space="preserve">Synthesis of </w:t>
      </w:r>
      <w:proofErr w:type="spellStart"/>
      <w:r w:rsidRPr="00AF3079">
        <w:t>borane</w:t>
      </w:r>
      <w:proofErr w:type="spellEnd"/>
      <w:r w:rsidRPr="00AF3079">
        <w:t xml:space="preserve"> </w:t>
      </w:r>
      <w:proofErr w:type="spellStart"/>
      <w:r w:rsidRPr="00AF3079">
        <w:t>triphenylphosphine</w:t>
      </w:r>
      <w:proofErr w:type="spellEnd"/>
      <w:r w:rsidRPr="00AF3079">
        <w:t xml:space="preserve"> complex</w:t>
      </w:r>
      <w:r>
        <w:t>.</w:t>
      </w:r>
      <w:r w:rsidR="00E54184">
        <w:rPr>
          <w:vertAlign w:val="superscript"/>
        </w:rPr>
        <w:t>3</w:t>
      </w:r>
    </w:p>
    <w:p w14:paraId="02D521E2" w14:textId="612F1DC0" w:rsidR="000C3DA6" w:rsidRPr="00AF3079" w:rsidRDefault="004B1737" w:rsidP="00AF3079">
      <w:pPr>
        <w:pStyle w:val="ListParagraph"/>
        <w:numPr>
          <w:ilvl w:val="1"/>
          <w:numId w:val="1"/>
        </w:numPr>
      </w:pPr>
      <w:r>
        <w:t>Add 5.3</w:t>
      </w:r>
      <w:r w:rsidR="000C3DA6">
        <w:t xml:space="preserve"> g</w:t>
      </w:r>
      <w:r w:rsidR="004F47FF">
        <w:t xml:space="preserve"> (20.3</w:t>
      </w:r>
      <w:r w:rsidR="000C3DA6">
        <w:t xml:space="preserve"> </w:t>
      </w:r>
      <w:proofErr w:type="spellStart"/>
      <w:r w:rsidR="004F47FF">
        <w:t>m</w:t>
      </w:r>
      <w:r w:rsidR="000C3DA6">
        <w:t>mol</w:t>
      </w:r>
      <w:proofErr w:type="spellEnd"/>
      <w:r w:rsidR="000C3DA6">
        <w:t xml:space="preserve">) of </w:t>
      </w:r>
      <w:proofErr w:type="spellStart"/>
      <w:r w:rsidR="000C3DA6">
        <w:t>triphenylphosphine</w:t>
      </w:r>
      <w:proofErr w:type="spellEnd"/>
      <w:r w:rsidR="000C3DA6">
        <w:t xml:space="preserve"> to a </w:t>
      </w:r>
      <w:r w:rsidR="004F47FF">
        <w:t xml:space="preserve">250 mL </w:t>
      </w:r>
      <w:r w:rsidR="000C3DA6">
        <w:t>Schlenk flask</w:t>
      </w:r>
      <w:r w:rsidR="004F47FF">
        <w:t xml:space="preserve"> A</w:t>
      </w:r>
      <w:r w:rsidR="000C3DA6">
        <w:t xml:space="preserve"> and </w:t>
      </w:r>
      <w:r w:rsidR="000C3DA6" w:rsidRPr="00366919">
        <w:rPr>
          <w:rFonts w:cs="Times New Roman"/>
          <w:bCs/>
        </w:rPr>
        <w:t>prepare the Schlenk flask for the cannula transfer of solvent</w:t>
      </w:r>
      <w:r w:rsidR="000C3DA6" w:rsidRPr="00366919">
        <w:rPr>
          <w:rFonts w:eastAsia="Times New Roman" w:cs="Times New Roman"/>
          <w:color w:val="212121"/>
        </w:rPr>
        <w:t>.</w:t>
      </w:r>
    </w:p>
    <w:p w14:paraId="1D63D1CD" w14:textId="181643C0" w:rsidR="000C3DA6" w:rsidRPr="00AF3079" w:rsidRDefault="004F47FF" w:rsidP="00AF3079">
      <w:pPr>
        <w:pStyle w:val="ListParagraph"/>
        <w:numPr>
          <w:ilvl w:val="1"/>
          <w:numId w:val="1"/>
        </w:numPr>
      </w:pPr>
      <w:r w:rsidRPr="005E51B3">
        <w:rPr>
          <w:rFonts w:eastAsia="Times New Roman" w:cs="Times New Roman"/>
          <w:color w:val="212121"/>
        </w:rPr>
        <w:t xml:space="preserve">Add </w:t>
      </w:r>
      <w:r>
        <w:rPr>
          <w:rFonts w:eastAsia="Times New Roman" w:cs="Times New Roman"/>
          <w:color w:val="212121"/>
        </w:rPr>
        <w:t>2</w:t>
      </w:r>
      <w:r w:rsidRPr="005E51B3">
        <w:rPr>
          <w:rFonts w:eastAsia="Times New Roman" w:cs="Times New Roman"/>
          <w:color w:val="212121"/>
        </w:rPr>
        <w:t xml:space="preserve">0 mL of </w:t>
      </w:r>
      <w:r w:rsidR="00741B39">
        <w:rPr>
          <w:rFonts w:eastAsia="Times New Roman" w:cs="Times New Roman"/>
          <w:color w:val="212121"/>
        </w:rPr>
        <w:t>dry/</w:t>
      </w:r>
      <w:r w:rsidRPr="005E51B3">
        <w:rPr>
          <w:rFonts w:eastAsia="Times New Roman" w:cs="Times New Roman"/>
          <w:color w:val="212121"/>
        </w:rPr>
        <w:t xml:space="preserve">degassed </w:t>
      </w:r>
      <w:r>
        <w:rPr>
          <w:rFonts w:eastAsia="Times New Roman" w:cs="Times New Roman"/>
          <w:color w:val="212121"/>
        </w:rPr>
        <w:t>THF</w:t>
      </w:r>
      <w:r w:rsidRPr="005E51B3">
        <w:rPr>
          <w:rFonts w:eastAsia="Times New Roman" w:cs="Times New Roman"/>
          <w:color w:val="212121"/>
        </w:rPr>
        <w:t xml:space="preserve"> to the Schlenk flask</w:t>
      </w:r>
      <w:r>
        <w:rPr>
          <w:rFonts w:eastAsia="Times New Roman" w:cs="Times New Roman"/>
          <w:color w:val="212121"/>
        </w:rPr>
        <w:t xml:space="preserve"> A</w:t>
      </w:r>
      <w:r w:rsidRPr="005E51B3">
        <w:rPr>
          <w:rFonts w:eastAsia="Times New Roman" w:cs="Times New Roman"/>
          <w:color w:val="212121"/>
        </w:rPr>
        <w:t xml:space="preserve"> </w:t>
      </w:r>
      <w:r w:rsidRPr="005E51B3">
        <w:rPr>
          <w:rFonts w:eastAsia="Times New Roman" w:cs="Times New Roman"/>
          <w:i/>
          <w:color w:val="212121"/>
        </w:rPr>
        <w:t>via</w:t>
      </w:r>
      <w:r w:rsidRPr="005E51B3">
        <w:rPr>
          <w:rFonts w:eastAsia="Times New Roman" w:cs="Times New Roman"/>
          <w:color w:val="212121"/>
        </w:rPr>
        <w:t xml:space="preserve"> cannula transfer.</w:t>
      </w:r>
      <w:r>
        <w:rPr>
          <w:rFonts w:eastAsia="Times New Roman" w:cs="Times New Roman"/>
          <w:color w:val="212121"/>
        </w:rPr>
        <w:t xml:space="preserve"> Stir the solution to dissolve the </w:t>
      </w:r>
      <w:proofErr w:type="spellStart"/>
      <w:r>
        <w:rPr>
          <w:rFonts w:eastAsia="Times New Roman" w:cs="Times New Roman"/>
          <w:color w:val="212121"/>
        </w:rPr>
        <w:t>triphenylphosphine</w:t>
      </w:r>
      <w:proofErr w:type="spellEnd"/>
      <w:r>
        <w:rPr>
          <w:rFonts w:eastAsia="Times New Roman" w:cs="Times New Roman"/>
          <w:color w:val="212121"/>
        </w:rPr>
        <w:t>.</w:t>
      </w:r>
    </w:p>
    <w:p w14:paraId="3AE6E285" w14:textId="248DCC34" w:rsidR="004F47FF" w:rsidRPr="00E54184" w:rsidRDefault="004F47FF" w:rsidP="00AF3079">
      <w:pPr>
        <w:pStyle w:val="ListParagraph"/>
        <w:numPr>
          <w:ilvl w:val="1"/>
          <w:numId w:val="1"/>
        </w:numPr>
      </w:pPr>
      <w:r>
        <w:rPr>
          <w:rFonts w:eastAsia="Times New Roman" w:cs="Times New Roman"/>
          <w:color w:val="212121"/>
        </w:rPr>
        <w:t xml:space="preserve">Prepare a second Schlenk flask (B) containing 1.15 g (30.5 </w:t>
      </w:r>
      <w:proofErr w:type="spellStart"/>
      <w:r>
        <w:rPr>
          <w:rFonts w:eastAsia="Times New Roman" w:cs="Times New Roman"/>
          <w:color w:val="212121"/>
        </w:rPr>
        <w:t>mmol</w:t>
      </w:r>
      <w:proofErr w:type="spellEnd"/>
      <w:r>
        <w:rPr>
          <w:rFonts w:eastAsia="Times New Roman" w:cs="Times New Roman"/>
          <w:color w:val="212121"/>
        </w:rPr>
        <w:t>) NaBH</w:t>
      </w:r>
      <w:r>
        <w:rPr>
          <w:rFonts w:eastAsia="Times New Roman" w:cs="Times New Roman"/>
          <w:color w:val="212121"/>
          <w:vertAlign w:val="subscript"/>
        </w:rPr>
        <w:t>4</w:t>
      </w:r>
      <w:r>
        <w:rPr>
          <w:rFonts w:eastAsia="Times New Roman" w:cs="Times New Roman"/>
          <w:color w:val="212121"/>
        </w:rPr>
        <w:t xml:space="preserve"> </w:t>
      </w:r>
      <w:r>
        <w:rPr>
          <w:rFonts w:cs="Times New Roman"/>
          <w:bCs/>
        </w:rPr>
        <w:t>for</w:t>
      </w:r>
      <w:r w:rsidRPr="00366919">
        <w:rPr>
          <w:rFonts w:cs="Times New Roman"/>
          <w:bCs/>
        </w:rPr>
        <w:t xml:space="preserve"> cannula transfer</w:t>
      </w:r>
      <w:r>
        <w:rPr>
          <w:rFonts w:cs="Times New Roman"/>
          <w:bCs/>
        </w:rPr>
        <w:t>.</w:t>
      </w:r>
    </w:p>
    <w:p w14:paraId="134A4D8D" w14:textId="6EDFA048" w:rsidR="004F47FF" w:rsidRPr="00AF3079" w:rsidRDefault="004F47FF" w:rsidP="00AF3079">
      <w:pPr>
        <w:pStyle w:val="ListParagraph"/>
        <w:numPr>
          <w:ilvl w:val="1"/>
          <w:numId w:val="1"/>
        </w:numPr>
      </w:pPr>
      <w:r>
        <w:rPr>
          <w:rFonts w:eastAsia="Times New Roman" w:cs="Times New Roman"/>
          <w:color w:val="212121"/>
        </w:rPr>
        <w:t>Cool both Schlenk flask A and B in an ice bath.</w:t>
      </w:r>
    </w:p>
    <w:p w14:paraId="5C79F2D7" w14:textId="60987561" w:rsidR="004F47FF" w:rsidRPr="00AF3079" w:rsidRDefault="004F47FF" w:rsidP="00AF3079">
      <w:pPr>
        <w:pStyle w:val="ListParagraph"/>
        <w:numPr>
          <w:ilvl w:val="1"/>
          <w:numId w:val="1"/>
        </w:numPr>
      </w:pPr>
      <w:proofErr w:type="gramStart"/>
      <w:r>
        <w:rPr>
          <w:rFonts w:eastAsia="Times New Roman" w:cs="Times New Roman"/>
          <w:color w:val="212121"/>
        </w:rPr>
        <w:t>Cannula transfer</w:t>
      </w:r>
      <w:proofErr w:type="gramEnd"/>
      <w:r>
        <w:rPr>
          <w:rFonts w:eastAsia="Times New Roman" w:cs="Times New Roman"/>
          <w:color w:val="212121"/>
        </w:rPr>
        <w:t xml:space="preserve"> the contents of Schlenk flask A into Schlenk flask B.</w:t>
      </w:r>
    </w:p>
    <w:p w14:paraId="4D66174B" w14:textId="6F578E3B" w:rsidR="004F47FF" w:rsidRPr="00AF3079" w:rsidRDefault="004F47FF" w:rsidP="00AF3079">
      <w:pPr>
        <w:pStyle w:val="ListParagraph"/>
        <w:numPr>
          <w:ilvl w:val="1"/>
          <w:numId w:val="1"/>
        </w:numPr>
      </w:pPr>
      <w:r>
        <w:rPr>
          <w:rFonts w:eastAsia="Times New Roman" w:cs="Times New Roman"/>
          <w:color w:val="212121"/>
        </w:rPr>
        <w:t>With positive N</w:t>
      </w:r>
      <w:r>
        <w:rPr>
          <w:rFonts w:eastAsia="Times New Roman" w:cs="Times New Roman"/>
          <w:color w:val="212121"/>
          <w:vertAlign w:val="subscript"/>
        </w:rPr>
        <w:t>2</w:t>
      </w:r>
      <w:r>
        <w:rPr>
          <w:rFonts w:eastAsia="Times New Roman" w:cs="Times New Roman"/>
          <w:color w:val="212121"/>
        </w:rPr>
        <w:t xml:space="preserve"> pressure, replace the rubber septum on Schlenk flask B</w:t>
      </w:r>
      <w:r w:rsidR="00CD0B80">
        <w:rPr>
          <w:rFonts w:eastAsia="Times New Roman" w:cs="Times New Roman"/>
          <w:color w:val="212121"/>
        </w:rPr>
        <w:t xml:space="preserve"> with an addition funnel fitted with a rubber septum.</w:t>
      </w:r>
    </w:p>
    <w:p w14:paraId="00B63CB0" w14:textId="1C135FDA" w:rsidR="00CD0B80" w:rsidRPr="00AF3079" w:rsidRDefault="00CD0B80" w:rsidP="00AF3079">
      <w:pPr>
        <w:pStyle w:val="ListParagraph"/>
        <w:numPr>
          <w:ilvl w:val="1"/>
          <w:numId w:val="1"/>
        </w:numPr>
      </w:pPr>
      <w:r>
        <w:rPr>
          <w:rFonts w:eastAsia="Times New Roman" w:cs="Times New Roman"/>
          <w:color w:val="212121"/>
        </w:rPr>
        <w:t>To the addition funnel, add 8 mL of dry/degassed THF by cannula transfer.</w:t>
      </w:r>
    </w:p>
    <w:p w14:paraId="23D0CB48" w14:textId="283D3B82" w:rsidR="00CD0B80" w:rsidRPr="00AF3079" w:rsidRDefault="00CD0B80" w:rsidP="00AF3079">
      <w:pPr>
        <w:pStyle w:val="ListParagraph"/>
        <w:numPr>
          <w:ilvl w:val="1"/>
          <w:numId w:val="1"/>
        </w:numPr>
      </w:pPr>
      <w:r>
        <w:rPr>
          <w:rFonts w:eastAsia="Times New Roman" w:cs="Times New Roman"/>
          <w:color w:val="212121"/>
        </w:rPr>
        <w:t>With positive N</w:t>
      </w:r>
      <w:r>
        <w:rPr>
          <w:rFonts w:eastAsia="Times New Roman" w:cs="Times New Roman"/>
          <w:color w:val="212121"/>
          <w:vertAlign w:val="subscript"/>
        </w:rPr>
        <w:t>2</w:t>
      </w:r>
      <w:r>
        <w:rPr>
          <w:rFonts w:eastAsia="Times New Roman" w:cs="Times New Roman"/>
          <w:color w:val="212121"/>
        </w:rPr>
        <w:t xml:space="preserve"> pressure, remove the septum from the top of the dropping funnel and add 2 mL of glacial acetic acid to the addition f</w:t>
      </w:r>
      <w:commentRangeStart w:id="3"/>
      <w:commentRangeStart w:id="4"/>
      <w:r>
        <w:rPr>
          <w:rFonts w:eastAsia="Times New Roman" w:cs="Times New Roman"/>
          <w:color w:val="212121"/>
        </w:rPr>
        <w:t>unnel</w:t>
      </w:r>
      <w:commentRangeEnd w:id="3"/>
      <w:r w:rsidR="00116AB4">
        <w:rPr>
          <w:rStyle w:val="CommentReference"/>
        </w:rPr>
        <w:commentReference w:id="3"/>
      </w:r>
      <w:commentRangeEnd w:id="4"/>
      <w:r w:rsidR="005807CF">
        <w:rPr>
          <w:rStyle w:val="CommentReference"/>
        </w:rPr>
        <w:commentReference w:id="4"/>
      </w:r>
      <w:r>
        <w:rPr>
          <w:rFonts w:eastAsia="Times New Roman" w:cs="Times New Roman"/>
          <w:color w:val="212121"/>
        </w:rPr>
        <w:t>.</w:t>
      </w:r>
    </w:p>
    <w:p w14:paraId="5020A306" w14:textId="3740CAAB" w:rsidR="00CD0B80" w:rsidRPr="00AF3079" w:rsidRDefault="00CD0B80" w:rsidP="00AF3079">
      <w:pPr>
        <w:pStyle w:val="ListParagraph"/>
        <w:numPr>
          <w:ilvl w:val="1"/>
          <w:numId w:val="1"/>
        </w:numPr>
      </w:pPr>
      <w:r>
        <w:rPr>
          <w:rFonts w:eastAsia="Times New Roman" w:cs="Times New Roman"/>
          <w:color w:val="212121"/>
        </w:rPr>
        <w:t xml:space="preserve">Keeping Schlenk flask B in an ice bath, add the THF/glacial acetic acid </w:t>
      </w:r>
      <w:proofErr w:type="spellStart"/>
      <w:r>
        <w:rPr>
          <w:rFonts w:eastAsia="Times New Roman" w:cs="Times New Roman"/>
          <w:color w:val="212121"/>
        </w:rPr>
        <w:t>dropwise</w:t>
      </w:r>
      <w:proofErr w:type="spellEnd"/>
      <w:r>
        <w:rPr>
          <w:rFonts w:eastAsia="Times New Roman" w:cs="Times New Roman"/>
          <w:color w:val="212121"/>
        </w:rPr>
        <w:t xml:space="preserve"> over 30 minutes. During the addition, frothing might occur. Make sure that the reaction is stirring vigorously to minimize this.</w:t>
      </w:r>
    </w:p>
    <w:p w14:paraId="4BABDB5C" w14:textId="5501287F" w:rsidR="00CD0B80" w:rsidRPr="00AF3079" w:rsidRDefault="00CD0B80" w:rsidP="00AF3079">
      <w:pPr>
        <w:pStyle w:val="ListParagraph"/>
        <w:numPr>
          <w:ilvl w:val="1"/>
          <w:numId w:val="1"/>
        </w:numPr>
      </w:pPr>
      <w:r>
        <w:rPr>
          <w:rFonts w:eastAsia="Times New Roman" w:cs="Times New Roman"/>
          <w:color w:val="212121"/>
        </w:rPr>
        <w:t>After the addition, allow the reaction to warm to room temperature and stir for an additional hour.</w:t>
      </w:r>
    </w:p>
    <w:p w14:paraId="61DC2194" w14:textId="287B6209" w:rsidR="00CD0B80" w:rsidRPr="00AF3079" w:rsidRDefault="00CD0B80" w:rsidP="00AF3079">
      <w:pPr>
        <w:pStyle w:val="ListParagraph"/>
        <w:numPr>
          <w:ilvl w:val="1"/>
          <w:numId w:val="1"/>
        </w:numPr>
      </w:pPr>
      <w:r>
        <w:rPr>
          <w:rFonts w:eastAsia="Times New Roman" w:cs="Times New Roman"/>
          <w:color w:val="212121"/>
        </w:rPr>
        <w:t>Remove the dropping funnel and slowly add 20 mL of water.</w:t>
      </w:r>
    </w:p>
    <w:p w14:paraId="206CBB34" w14:textId="3645F14A" w:rsidR="00CD0B80" w:rsidRPr="00AF3079" w:rsidRDefault="00CD0B80" w:rsidP="00AF3079">
      <w:pPr>
        <w:pStyle w:val="ListParagraph"/>
        <w:numPr>
          <w:ilvl w:val="1"/>
          <w:numId w:val="1"/>
        </w:numPr>
      </w:pPr>
      <w:r>
        <w:rPr>
          <w:rFonts w:eastAsia="Times New Roman" w:cs="Times New Roman"/>
          <w:color w:val="212121"/>
        </w:rPr>
        <w:t>Prepare a solution of 2 mL glacial acetic acid in 25 mL of water. Slowly add this mixture to the reaction.</w:t>
      </w:r>
    </w:p>
    <w:p w14:paraId="0104F55F" w14:textId="6CF6DBC3" w:rsidR="00CD0B80" w:rsidRPr="00AF3079" w:rsidRDefault="00CD0B80" w:rsidP="00AF3079">
      <w:pPr>
        <w:pStyle w:val="ListParagraph"/>
        <w:numPr>
          <w:ilvl w:val="1"/>
          <w:numId w:val="1"/>
        </w:numPr>
      </w:pPr>
      <w:r>
        <w:rPr>
          <w:rFonts w:eastAsia="Times New Roman" w:cs="Times New Roman"/>
          <w:color w:val="212121"/>
        </w:rPr>
        <w:t xml:space="preserve">If crystals do not spontaneously form, cool the reaction in an ice bath to </w:t>
      </w:r>
      <w:ins w:id="5" w:author="Helene Kuhn" w:date="2017-04-27T09:09:00Z">
        <w:r w:rsidR="00991B4F">
          <w:rPr>
            <w:rFonts w:eastAsia="Times New Roman" w:cs="Times New Roman"/>
            <w:color w:val="212121"/>
          </w:rPr>
          <w:t xml:space="preserve">yeah I </w:t>
        </w:r>
      </w:ins>
      <w:bookmarkStart w:id="6" w:name="_GoBack"/>
      <w:bookmarkEnd w:id="6"/>
      <w:r>
        <w:rPr>
          <w:rFonts w:eastAsia="Times New Roman" w:cs="Times New Roman"/>
          <w:color w:val="212121"/>
        </w:rPr>
        <w:t xml:space="preserve">promote </w:t>
      </w:r>
      <w:commentRangeStart w:id="7"/>
      <w:commentRangeStart w:id="8"/>
      <w:r>
        <w:rPr>
          <w:rFonts w:eastAsia="Times New Roman" w:cs="Times New Roman"/>
          <w:color w:val="212121"/>
        </w:rPr>
        <w:t>crystallization</w:t>
      </w:r>
      <w:commentRangeEnd w:id="7"/>
      <w:r w:rsidR="00AF3079">
        <w:rPr>
          <w:rStyle w:val="CommentReference"/>
        </w:rPr>
        <w:commentReference w:id="7"/>
      </w:r>
      <w:commentRangeEnd w:id="8"/>
      <w:r w:rsidR="00116AB4">
        <w:rPr>
          <w:rStyle w:val="CommentReference"/>
        </w:rPr>
        <w:commentReference w:id="8"/>
      </w:r>
      <w:r>
        <w:rPr>
          <w:rFonts w:eastAsia="Times New Roman" w:cs="Times New Roman"/>
          <w:color w:val="212121"/>
        </w:rPr>
        <w:t>.</w:t>
      </w:r>
    </w:p>
    <w:p w14:paraId="34466B11" w14:textId="2311DB6C" w:rsidR="00CD0B80" w:rsidRPr="00AF3079" w:rsidRDefault="00CD0B80" w:rsidP="00AF3079">
      <w:pPr>
        <w:pStyle w:val="ListParagraph"/>
        <w:numPr>
          <w:ilvl w:val="1"/>
          <w:numId w:val="1"/>
        </w:numPr>
      </w:pPr>
      <w:r>
        <w:rPr>
          <w:rFonts w:eastAsia="Times New Roman" w:cs="Times New Roman"/>
          <w:color w:val="212121"/>
        </w:rPr>
        <w:t xml:space="preserve">Filter the product by suction through a fritted funnel. </w:t>
      </w:r>
      <w:r w:rsidR="004B1737">
        <w:rPr>
          <w:rFonts w:eastAsia="Times New Roman" w:cs="Times New Roman"/>
          <w:color w:val="212121"/>
        </w:rPr>
        <w:t>Wash the resulting solid with 20 mL of water 3 times.</w:t>
      </w:r>
    </w:p>
    <w:p w14:paraId="52911650" w14:textId="7F1B8856" w:rsidR="004B1737" w:rsidRPr="00AF3079" w:rsidRDefault="004B1737" w:rsidP="00AF3079">
      <w:pPr>
        <w:pStyle w:val="ListParagraph"/>
        <w:numPr>
          <w:ilvl w:val="1"/>
          <w:numId w:val="1"/>
        </w:numPr>
      </w:pPr>
      <w:r>
        <w:rPr>
          <w:rFonts w:eastAsia="Times New Roman" w:cs="Times New Roman"/>
          <w:color w:val="212121"/>
        </w:rPr>
        <w:t>Allow the product to dry in the hood before preparing the sample for NMR analysis.</w:t>
      </w:r>
    </w:p>
    <w:p w14:paraId="18BC6BBD" w14:textId="59F1B47B" w:rsidR="000C3DA6" w:rsidRDefault="000C3DA6" w:rsidP="00AF3079">
      <w:pPr>
        <w:pStyle w:val="ListParagraph"/>
        <w:numPr>
          <w:ilvl w:val="0"/>
          <w:numId w:val="1"/>
        </w:numPr>
      </w:pPr>
      <w:r w:rsidRPr="00AF3079">
        <w:rPr>
          <w:vertAlign w:val="superscript"/>
        </w:rPr>
        <w:t>31</w:t>
      </w:r>
      <w:r w:rsidRPr="00AF3079">
        <w:t xml:space="preserve">P </w:t>
      </w:r>
      <w:r w:rsidRPr="000C3DA6">
        <w:t xml:space="preserve">NMR analysis of </w:t>
      </w:r>
      <w:proofErr w:type="spellStart"/>
      <w:r w:rsidRPr="000C3DA6">
        <w:t>borane</w:t>
      </w:r>
      <w:proofErr w:type="spellEnd"/>
      <w:r w:rsidRPr="000C3DA6">
        <w:t xml:space="preserve"> </w:t>
      </w:r>
      <w:proofErr w:type="spellStart"/>
      <w:r w:rsidRPr="000C3DA6">
        <w:t>triphenylphosphine</w:t>
      </w:r>
      <w:proofErr w:type="spellEnd"/>
      <w:r w:rsidRPr="000C3DA6">
        <w:t xml:space="preserve"> complex</w:t>
      </w:r>
    </w:p>
    <w:p w14:paraId="40A1C6D7" w14:textId="2A52C0CE" w:rsidR="000C3DA6" w:rsidRDefault="000C3DA6" w:rsidP="00AF3079">
      <w:pPr>
        <w:pStyle w:val="ListParagraph"/>
        <w:numPr>
          <w:ilvl w:val="1"/>
          <w:numId w:val="1"/>
        </w:numPr>
      </w:pPr>
      <w:r>
        <w:t xml:space="preserve">Prepare a NMR sample of </w:t>
      </w:r>
      <w:proofErr w:type="spellStart"/>
      <w:r>
        <w:t>triphenylphosphine</w:t>
      </w:r>
      <w:proofErr w:type="spellEnd"/>
      <w:r>
        <w:t xml:space="preserve"> and of </w:t>
      </w:r>
      <w:proofErr w:type="spellStart"/>
      <w:r>
        <w:t>borane</w:t>
      </w:r>
      <w:proofErr w:type="spellEnd"/>
      <w:r>
        <w:t xml:space="preserve"> </w:t>
      </w:r>
      <w:proofErr w:type="spellStart"/>
      <w:r>
        <w:t>triphenylphosphine</w:t>
      </w:r>
      <w:proofErr w:type="spellEnd"/>
      <w:r>
        <w:t xml:space="preserve"> complex in CDCl</w:t>
      </w:r>
      <w:r w:rsidRPr="009175D9">
        <w:rPr>
          <w:vertAlign w:val="subscript"/>
        </w:rPr>
        <w:t>3</w:t>
      </w:r>
      <w:r>
        <w:t>.</w:t>
      </w:r>
    </w:p>
    <w:p w14:paraId="5117EB0C" w14:textId="1DA1172F" w:rsidR="000C3DA6" w:rsidRPr="000C3DA6" w:rsidRDefault="000C3DA6" w:rsidP="00AF3079">
      <w:pPr>
        <w:pStyle w:val="ListParagraph"/>
        <w:numPr>
          <w:ilvl w:val="1"/>
          <w:numId w:val="1"/>
        </w:numPr>
      </w:pPr>
      <w:r>
        <w:lastRenderedPageBreak/>
        <w:t xml:space="preserve">Collect a </w:t>
      </w:r>
      <w:r w:rsidRPr="009175D9">
        <w:rPr>
          <w:vertAlign w:val="superscript"/>
        </w:rPr>
        <w:t>31</w:t>
      </w:r>
      <w:r>
        <w:t xml:space="preserve">P NMR of each sample (referenced to phosphoric acid) and observe how the phosphorous signal of </w:t>
      </w:r>
      <w:proofErr w:type="spellStart"/>
      <w:r>
        <w:t>triphenylphosphine</w:t>
      </w:r>
      <w:proofErr w:type="spellEnd"/>
      <w:r>
        <w:t xml:space="preserve"> shifts upon coordination to </w:t>
      </w:r>
      <w:proofErr w:type="spellStart"/>
      <w:r>
        <w:t>borane</w:t>
      </w:r>
      <w:proofErr w:type="spellEnd"/>
      <w:r>
        <w:t>.</w:t>
      </w:r>
    </w:p>
    <w:p w14:paraId="7C845223" w14:textId="77777777" w:rsidR="000C3DA6" w:rsidRDefault="000C3DA6" w:rsidP="00AF3079">
      <w:pPr>
        <w:spacing w:after="120"/>
        <w:jc w:val="both"/>
      </w:pPr>
    </w:p>
    <w:p w14:paraId="68110116" w14:textId="72FE46E2" w:rsidR="00592C01" w:rsidRDefault="00467282">
      <w:r w:rsidRPr="00467282">
        <w:rPr>
          <w:b/>
          <w:sz w:val="28"/>
        </w:rPr>
        <w:t>Representative Result</w:t>
      </w:r>
      <w:r w:rsidR="003E02E7">
        <w:rPr>
          <w:b/>
          <w:sz w:val="28"/>
        </w:rPr>
        <w:t>s</w:t>
      </w:r>
      <w:r>
        <w:rPr>
          <w:b/>
        </w:rPr>
        <w:t xml:space="preserve"> </w:t>
      </w:r>
    </w:p>
    <w:p w14:paraId="280F1C15" w14:textId="10BF18D6" w:rsidR="00476885" w:rsidRDefault="00FA16F1" w:rsidP="009311DE">
      <w:r>
        <w:t>P-31 NMRs will be provided on the day of filming.</w:t>
      </w:r>
    </w:p>
    <w:p w14:paraId="74AA76DF" w14:textId="2F661208" w:rsidR="008F2C25" w:rsidRPr="008F2C25" w:rsidRDefault="008F2C25" w:rsidP="009A0E03">
      <w:pPr>
        <w:jc w:val="both"/>
      </w:pPr>
      <w:r>
        <w:t xml:space="preserve">The </w:t>
      </w:r>
      <w:r>
        <w:rPr>
          <w:vertAlign w:val="superscript"/>
        </w:rPr>
        <w:t>31</w:t>
      </w:r>
      <w:r>
        <w:t xml:space="preserve">P NMR signal of the </w:t>
      </w:r>
      <w:proofErr w:type="spellStart"/>
      <w:r>
        <w:t>borane</w:t>
      </w:r>
      <w:proofErr w:type="spellEnd"/>
      <w:r>
        <w:t xml:space="preserve"> </w:t>
      </w:r>
      <w:proofErr w:type="spellStart"/>
      <w:r>
        <w:t>triphenylphosphine</w:t>
      </w:r>
      <w:proofErr w:type="spellEnd"/>
      <w:r>
        <w:t xml:space="preserve"> complex is downfield relative to free </w:t>
      </w:r>
      <w:proofErr w:type="spellStart"/>
      <w:r>
        <w:t>triphenylphosphine</w:t>
      </w:r>
      <w:proofErr w:type="spellEnd"/>
      <w:r>
        <w:t xml:space="preserve">. This is consistent with removal of electron density from the phosphorous center, which is </w:t>
      </w:r>
      <w:proofErr w:type="spellStart"/>
      <w:r>
        <w:t>deshielded</w:t>
      </w:r>
      <w:proofErr w:type="spellEnd"/>
      <w:r>
        <w:t xml:space="preserve"> </w:t>
      </w:r>
      <w:r w:rsidR="00AF44A6">
        <w:t>upon</w:t>
      </w:r>
      <w:r>
        <w:t xml:space="preserve"> adduct formation.</w:t>
      </w:r>
    </w:p>
    <w:p w14:paraId="706FAD04" w14:textId="59C90D4D" w:rsidR="00A204AF" w:rsidRDefault="009311DE" w:rsidP="009311DE">
      <w:r>
        <w:rPr>
          <w:b/>
          <w:sz w:val="28"/>
        </w:rPr>
        <w:t xml:space="preserve">Summary </w:t>
      </w:r>
    </w:p>
    <w:p w14:paraId="26504EF4" w14:textId="60B0C561" w:rsidR="009F4620" w:rsidRDefault="007F3063" w:rsidP="00F5645B">
      <w:pPr>
        <w:jc w:val="both"/>
        <w:rPr>
          <w:b/>
          <w:sz w:val="28"/>
        </w:rPr>
      </w:pPr>
      <w:r>
        <w:t xml:space="preserve">The </w:t>
      </w:r>
      <w:proofErr w:type="spellStart"/>
      <w:r>
        <w:t>borane</w:t>
      </w:r>
      <w:proofErr w:type="spellEnd"/>
      <w:r>
        <w:t xml:space="preserve"> </w:t>
      </w:r>
      <w:proofErr w:type="spellStart"/>
      <w:r>
        <w:t>triphenylphosphine</w:t>
      </w:r>
      <w:proofErr w:type="spellEnd"/>
      <w:r>
        <w:t xml:space="preserve"> complex</w:t>
      </w:r>
      <w:r w:rsidR="002C6F7D">
        <w:t xml:space="preserve"> is an example of a Lewis-adduct, whereby a Lewis base donates electrons to a Lewis acid. Though </w:t>
      </w:r>
      <w:r>
        <w:t>BH</w:t>
      </w:r>
      <w:r>
        <w:rPr>
          <w:vertAlign w:val="subscript"/>
        </w:rPr>
        <w:t>3</w:t>
      </w:r>
      <w:r>
        <w:t xml:space="preserve"> </w:t>
      </w:r>
      <w:r w:rsidR="002C6F7D">
        <w:t xml:space="preserve">and </w:t>
      </w:r>
      <w:r>
        <w:t>PPh</w:t>
      </w:r>
      <w:r>
        <w:rPr>
          <w:vertAlign w:val="subscript"/>
        </w:rPr>
        <w:t>3</w:t>
      </w:r>
      <w:r>
        <w:t xml:space="preserve"> </w:t>
      </w:r>
      <w:r w:rsidR="002C6F7D">
        <w:t xml:space="preserve">would not necessarily be considered an acid and base (respectively) using other acid-base theories, Lewis acid-base theory predicts (correctly) </w:t>
      </w:r>
      <w:r>
        <w:t xml:space="preserve">that the molecules form a </w:t>
      </w:r>
      <w:r w:rsidR="00FA16F1">
        <w:t>stable</w:t>
      </w:r>
      <w:r>
        <w:t xml:space="preserve"> adduct</w:t>
      </w:r>
      <w:r w:rsidR="002C6F7D">
        <w:t xml:space="preserve">. </w:t>
      </w:r>
      <w:r w:rsidR="00A204AF">
        <w:t xml:space="preserve"> </w:t>
      </w:r>
      <w:r w:rsidR="009311DE">
        <w:t xml:space="preserve"> </w:t>
      </w:r>
    </w:p>
    <w:p w14:paraId="1FF23C46" w14:textId="77777777" w:rsidR="00592C01" w:rsidRDefault="009311DE" w:rsidP="009311DE">
      <w:r w:rsidRPr="0051701C">
        <w:rPr>
          <w:b/>
          <w:sz w:val="28"/>
        </w:rPr>
        <w:t>Applications</w:t>
      </w:r>
      <w:r w:rsidR="00FC1C9F">
        <w:t xml:space="preserve"> </w:t>
      </w:r>
    </w:p>
    <w:p w14:paraId="290CAF6B" w14:textId="517417BC" w:rsidR="009F1103" w:rsidRPr="00FA16F1" w:rsidRDefault="009F1103" w:rsidP="00A86717">
      <w:pPr>
        <w:jc w:val="both"/>
        <w:rPr>
          <w:b/>
          <w:i/>
        </w:rPr>
      </w:pPr>
      <w:r w:rsidRPr="00FA16F1">
        <w:rPr>
          <w:b/>
          <w:i/>
        </w:rPr>
        <w:t>Small Molecule Activation</w:t>
      </w:r>
    </w:p>
    <w:p w14:paraId="21EC1D75" w14:textId="4ADD9E06" w:rsidR="00DF123F" w:rsidRDefault="00A86717" w:rsidP="00A86717">
      <w:pPr>
        <w:jc w:val="both"/>
      </w:pPr>
      <w:r w:rsidRPr="00904E43">
        <w:t>While transition metal ions have historically been regarded as Lewis acids, the notion that they can serve as Lewis bases is being advanced. For example, Jonas Peters and co-workers at Caltech have shown that metal-</w:t>
      </w:r>
      <w:proofErr w:type="spellStart"/>
      <w:r w:rsidRPr="00904E43">
        <w:t>borane</w:t>
      </w:r>
      <w:proofErr w:type="spellEnd"/>
      <w:r w:rsidRPr="00904E43">
        <w:t xml:space="preserve"> complexes, whereby the metal donates electrons to the Lewis acidic </w:t>
      </w:r>
      <w:proofErr w:type="spellStart"/>
      <w:r w:rsidRPr="00904E43">
        <w:t>borane</w:t>
      </w:r>
      <w:proofErr w:type="spellEnd"/>
      <w:r w:rsidRPr="00904E43">
        <w:t xml:space="preserve"> (a Z-type ligand) can give rise to novel reactivity.</w:t>
      </w:r>
      <w:r>
        <w:t xml:space="preserve"> A nickel </w:t>
      </w:r>
      <w:proofErr w:type="spellStart"/>
      <w:r>
        <w:t>borane</w:t>
      </w:r>
      <w:proofErr w:type="spellEnd"/>
      <w:r>
        <w:t xml:space="preserve"> species was shown to reversibly add H</w:t>
      </w:r>
      <w:r w:rsidRPr="00720C76">
        <w:rPr>
          <w:vertAlign w:val="subscript"/>
        </w:rPr>
        <w:t>2</w:t>
      </w:r>
      <w:r>
        <w:t xml:space="preserve">, </w:t>
      </w:r>
      <w:proofErr w:type="spellStart"/>
      <w:r>
        <w:t>heterolytically</w:t>
      </w:r>
      <w:proofErr w:type="spellEnd"/>
      <w:r>
        <w:t xml:space="preserve"> cleaving the H-H bond.</w:t>
      </w:r>
      <w:hyperlink w:anchor="_ENREF_4" w:tooltip="Harman, 2012 #2855" w:history="1">
        <w:r w:rsidR="00E54184">
          <w:rPr>
            <w:vertAlign w:val="superscript"/>
          </w:rPr>
          <w:t>4</w:t>
        </w:r>
      </w:hyperlink>
      <w:r w:rsidR="00E54184">
        <w:t xml:space="preserve"> </w:t>
      </w:r>
      <w:r>
        <w:t>The H</w:t>
      </w:r>
      <w:r w:rsidRPr="00521C78">
        <w:rPr>
          <w:vertAlign w:val="subscript"/>
        </w:rPr>
        <w:t>2</w:t>
      </w:r>
      <w:r>
        <w:t>-added species is a catalyst for hydrogenations of olefins. The group also reported that iron-</w:t>
      </w:r>
      <w:proofErr w:type="spellStart"/>
      <w:r>
        <w:t>borane</w:t>
      </w:r>
      <w:proofErr w:type="spellEnd"/>
      <w:r>
        <w:t xml:space="preserve"> complexes can catalytically reduce nitrogen to ammonia.</w:t>
      </w:r>
      <w:r w:rsidR="00E54184">
        <w:rPr>
          <w:vertAlign w:val="superscript"/>
        </w:rPr>
        <w:t>5</w:t>
      </w:r>
      <w:r>
        <w:t xml:space="preserve"> </w:t>
      </w:r>
      <w:proofErr w:type="gramStart"/>
      <w:r>
        <w:t>This</w:t>
      </w:r>
      <w:proofErr w:type="gramEnd"/>
      <w:r>
        <w:t xml:space="preserve"> was the first example of an iron-based </w:t>
      </w:r>
      <w:r w:rsidR="00DF123F">
        <w:t xml:space="preserve">homogeneous </w:t>
      </w:r>
      <w:r>
        <w:t xml:space="preserve">catalyst for this challenging yet critical reaction. </w:t>
      </w:r>
    </w:p>
    <w:p w14:paraId="5750EE45" w14:textId="512C5EB3" w:rsidR="009F1103" w:rsidRPr="00FA16F1" w:rsidRDefault="009F1103" w:rsidP="00A86717">
      <w:pPr>
        <w:jc w:val="both"/>
        <w:rPr>
          <w:b/>
          <w:i/>
        </w:rPr>
      </w:pPr>
      <w:r w:rsidRPr="00FA16F1">
        <w:rPr>
          <w:b/>
          <w:i/>
        </w:rPr>
        <w:t xml:space="preserve">Frustrated Lewis Pairs </w:t>
      </w:r>
    </w:p>
    <w:p w14:paraId="536129DC" w14:textId="33043C0D" w:rsidR="00A86717" w:rsidRDefault="00A86717" w:rsidP="00A86717">
      <w:pPr>
        <w:jc w:val="both"/>
      </w:pPr>
      <w:r>
        <w:t>Another current area of research is that of “Frustrated Lewis Pairs,” or FLPs. These are Lewis acid-base “adducts” that due to steric reasons, cannot form a dative bond</w:t>
      </w:r>
      <w:r w:rsidR="00DF123F">
        <w:t xml:space="preserve"> (</w:t>
      </w:r>
      <w:r w:rsidR="00DF123F" w:rsidRPr="00FA16F1">
        <w:rPr>
          <w:b/>
        </w:rPr>
        <w:t>Figure 3</w:t>
      </w:r>
      <w:r w:rsidR="00DF123F">
        <w:t>)</w:t>
      </w:r>
      <w:proofErr w:type="gramStart"/>
      <w:r>
        <w:t>.</w:t>
      </w:r>
      <w:r w:rsidR="00E54184">
        <w:rPr>
          <w:vertAlign w:val="superscript"/>
        </w:rPr>
        <w:t>6</w:t>
      </w:r>
      <w:proofErr w:type="gramEnd"/>
      <w:r>
        <w:t xml:space="preserve"> Douglas Stephan and co-workers from the University of Toronto pondered what reactivity such adducts would have, particularly with the idea of using them for small molecule activation and catalysis. Thinking about transition metal complexes, which can both accept and donate electron density from and to </w:t>
      </w:r>
      <w:r w:rsidR="00840C9A">
        <w:t>substrates</w:t>
      </w:r>
      <w:r>
        <w:t>, they hypothesized that the donor/acceptor properties of what they termed “Frustrated Lewis Pairs” might have</w:t>
      </w:r>
      <w:r w:rsidR="00B41884">
        <w:t xml:space="preserve"> with regards to reactivity</w:t>
      </w:r>
      <w:r>
        <w:t>.</w:t>
      </w:r>
    </w:p>
    <w:p w14:paraId="0164C968" w14:textId="448084EE" w:rsidR="006341ED" w:rsidRDefault="00A86717" w:rsidP="00A204AF">
      <w:pPr>
        <w:jc w:val="both"/>
      </w:pPr>
      <w:r>
        <w:t xml:space="preserve">In 2006, Stephan and co-workers reported in </w:t>
      </w:r>
      <w:r w:rsidRPr="00720C76">
        <w:rPr>
          <w:i/>
        </w:rPr>
        <w:t>Science</w:t>
      </w:r>
      <w:r>
        <w:t xml:space="preserve"> that the </w:t>
      </w:r>
      <w:proofErr w:type="spellStart"/>
      <w:r>
        <w:t>zwitterionic</w:t>
      </w:r>
      <w:proofErr w:type="spellEnd"/>
      <w:r>
        <w:t xml:space="preserve"> (</w:t>
      </w:r>
      <w:proofErr w:type="gramStart"/>
      <w:r>
        <w:t>C</w:t>
      </w:r>
      <w:r w:rsidRPr="00890CFB">
        <w:rPr>
          <w:vertAlign w:val="subscript"/>
        </w:rPr>
        <w:t>6</w:t>
      </w:r>
      <w:r>
        <w:t>H</w:t>
      </w:r>
      <w:r w:rsidRPr="00890CFB">
        <w:rPr>
          <w:vertAlign w:val="subscript"/>
        </w:rPr>
        <w:t>2</w:t>
      </w:r>
      <w:r>
        <w:t>Me</w:t>
      </w:r>
      <w:r w:rsidRPr="00890CFB">
        <w:rPr>
          <w:vertAlign w:val="subscript"/>
        </w:rPr>
        <w:t>3</w:t>
      </w:r>
      <w:r>
        <w:t>)</w:t>
      </w:r>
      <w:r w:rsidRPr="00890CFB">
        <w:rPr>
          <w:vertAlign w:val="subscript"/>
        </w:rPr>
        <w:t>2</w:t>
      </w:r>
      <w:r>
        <w:t>PH</w:t>
      </w:r>
      <w:proofErr w:type="gramEnd"/>
      <w:r>
        <w:t>(C</w:t>
      </w:r>
      <w:r w:rsidRPr="00890CFB">
        <w:rPr>
          <w:vertAlign w:val="subscript"/>
        </w:rPr>
        <w:t>6</w:t>
      </w:r>
      <w:r>
        <w:t>F</w:t>
      </w:r>
      <w:r w:rsidRPr="00890CFB">
        <w:rPr>
          <w:vertAlign w:val="subscript"/>
        </w:rPr>
        <w:t>4</w:t>
      </w:r>
      <w:r>
        <w:t>)BH(C</w:t>
      </w:r>
      <w:r w:rsidRPr="00890CFB">
        <w:rPr>
          <w:vertAlign w:val="subscript"/>
        </w:rPr>
        <w:t>6</w:t>
      </w:r>
      <w:r>
        <w:t>F</w:t>
      </w:r>
      <w:r w:rsidRPr="00890CFB">
        <w:rPr>
          <w:vertAlign w:val="subscript"/>
        </w:rPr>
        <w:t>5</w:t>
      </w:r>
      <w:r>
        <w:t>)</w:t>
      </w:r>
      <w:r w:rsidRPr="00890CFB">
        <w:rPr>
          <w:vertAlign w:val="subscript"/>
        </w:rPr>
        <w:t>2</w:t>
      </w:r>
      <w:r>
        <w:t xml:space="preserve"> reversibly loses H</w:t>
      </w:r>
      <w:r w:rsidRPr="00890CFB">
        <w:rPr>
          <w:vertAlign w:val="subscript"/>
        </w:rPr>
        <w:t>2</w:t>
      </w:r>
      <w:r>
        <w:t xml:space="preserve"> to give (C</w:t>
      </w:r>
      <w:r w:rsidRPr="00890CFB">
        <w:rPr>
          <w:vertAlign w:val="subscript"/>
        </w:rPr>
        <w:t>6</w:t>
      </w:r>
      <w:r>
        <w:t>H</w:t>
      </w:r>
      <w:r w:rsidRPr="00890CFB">
        <w:rPr>
          <w:vertAlign w:val="subscript"/>
        </w:rPr>
        <w:t>2</w:t>
      </w:r>
      <w:r>
        <w:t>Me</w:t>
      </w:r>
      <w:r w:rsidRPr="00890CFB">
        <w:rPr>
          <w:vertAlign w:val="subscript"/>
        </w:rPr>
        <w:t>3</w:t>
      </w:r>
      <w:r>
        <w:t>)</w:t>
      </w:r>
      <w:r w:rsidRPr="00890CFB">
        <w:rPr>
          <w:vertAlign w:val="subscript"/>
        </w:rPr>
        <w:t>2</w:t>
      </w:r>
      <w:r>
        <w:t>P(C</w:t>
      </w:r>
      <w:r w:rsidRPr="00890CFB">
        <w:rPr>
          <w:vertAlign w:val="subscript"/>
        </w:rPr>
        <w:t>6</w:t>
      </w:r>
      <w:r>
        <w:t>F</w:t>
      </w:r>
      <w:r w:rsidRPr="00890CFB">
        <w:rPr>
          <w:vertAlign w:val="subscript"/>
        </w:rPr>
        <w:t>4</w:t>
      </w:r>
      <w:r>
        <w:t>)B(C</w:t>
      </w:r>
      <w:r w:rsidRPr="00890CFB">
        <w:rPr>
          <w:vertAlign w:val="subscript"/>
        </w:rPr>
        <w:t>6</w:t>
      </w:r>
      <w:r>
        <w:t>F</w:t>
      </w:r>
      <w:r w:rsidRPr="00890CFB">
        <w:rPr>
          <w:vertAlign w:val="subscript"/>
        </w:rPr>
        <w:t>5</w:t>
      </w:r>
      <w:r>
        <w:t>)</w:t>
      </w:r>
      <w:r w:rsidR="00164CEA" w:rsidRPr="00890CFB">
        <w:rPr>
          <w:vertAlign w:val="subscript"/>
        </w:rPr>
        <w:t>2</w:t>
      </w:r>
      <w:r>
        <w:t>.</w:t>
      </w:r>
      <w:r w:rsidR="00E54184">
        <w:rPr>
          <w:vertAlign w:val="superscript"/>
        </w:rPr>
        <w:t>7</w:t>
      </w:r>
      <w:r>
        <w:t xml:space="preserve"> This was the first example of reversible H</w:t>
      </w:r>
      <w:r w:rsidRPr="00890CFB">
        <w:rPr>
          <w:vertAlign w:val="subscript"/>
        </w:rPr>
        <w:t>2</w:t>
      </w:r>
      <w:r>
        <w:t xml:space="preserve"> activation with main group elements</w:t>
      </w:r>
      <w:r w:rsidR="00DF123F">
        <w:t>, and others followed (</w:t>
      </w:r>
      <w:r w:rsidR="00DF123F" w:rsidRPr="00FA16F1">
        <w:rPr>
          <w:b/>
        </w:rPr>
        <w:t>Figure 4</w:t>
      </w:r>
      <w:r w:rsidR="00DF123F">
        <w:t>)</w:t>
      </w:r>
      <w:r w:rsidR="00840C9A">
        <w:t>.</w:t>
      </w:r>
      <w:r w:rsidR="00DF123F">
        <w:t xml:space="preserve"> </w:t>
      </w:r>
      <w:r w:rsidR="00840C9A">
        <w:t>T</w:t>
      </w:r>
      <w:r>
        <w:t xml:space="preserve">his study paved the way for the development of FLP research. Since then FLPs have been developed </w:t>
      </w:r>
      <w:r w:rsidR="00840C9A">
        <w:t>that are</w:t>
      </w:r>
      <w:r>
        <w:t xml:space="preserve"> competent hydrogenation catalysts, and can </w:t>
      </w:r>
      <w:r>
        <w:lastRenderedPageBreak/>
        <w:t>activate a variety of small molecules including CO</w:t>
      </w:r>
      <w:r w:rsidRPr="00720C76">
        <w:rPr>
          <w:vertAlign w:val="subscript"/>
        </w:rPr>
        <w:t>2</w:t>
      </w:r>
      <w:r>
        <w:t xml:space="preserve">. This is an active and exciting new area of research. </w:t>
      </w:r>
    </w:p>
    <w:p w14:paraId="07BE3543" w14:textId="61F4E711" w:rsidR="009F4620" w:rsidRPr="009F4620" w:rsidRDefault="009F4620" w:rsidP="00A204AF">
      <w:pPr>
        <w:jc w:val="both"/>
        <w:rPr>
          <w:b/>
          <w:sz w:val="28"/>
          <w:szCs w:val="28"/>
        </w:rPr>
      </w:pPr>
      <w:r w:rsidRPr="009F4620">
        <w:rPr>
          <w:b/>
          <w:sz w:val="28"/>
          <w:szCs w:val="28"/>
        </w:rPr>
        <w:t>Legend</w:t>
      </w:r>
    </w:p>
    <w:p w14:paraId="0B515CC8" w14:textId="2BC0BC68" w:rsidR="009F4620" w:rsidRDefault="009F4620" w:rsidP="009F4620">
      <w:pPr>
        <w:jc w:val="both"/>
      </w:pPr>
      <w:r w:rsidRPr="001E284B">
        <w:rPr>
          <w:b/>
        </w:rPr>
        <w:t>Figure 1</w:t>
      </w:r>
      <w:r w:rsidR="001E284B" w:rsidRPr="00FA16F1">
        <w:rPr>
          <w:b/>
        </w:rPr>
        <w:t>.</w:t>
      </w:r>
      <w:r w:rsidRPr="00FA16F1">
        <w:rPr>
          <w:b/>
        </w:rPr>
        <w:t xml:space="preserve"> </w:t>
      </w:r>
      <w:r w:rsidR="003A56A7">
        <w:rPr>
          <w:b/>
        </w:rPr>
        <w:t xml:space="preserve">Lewis dot structure of </w:t>
      </w:r>
      <w:proofErr w:type="spellStart"/>
      <w:r w:rsidR="003A56A7">
        <w:rPr>
          <w:b/>
        </w:rPr>
        <w:t>triphenylphosphine</w:t>
      </w:r>
      <w:proofErr w:type="spellEnd"/>
      <w:r>
        <w:t xml:space="preserve"> </w:t>
      </w:r>
    </w:p>
    <w:p w14:paraId="1CE5AA45" w14:textId="125296A2" w:rsidR="009F4620" w:rsidRDefault="009F4620" w:rsidP="009F4620">
      <w:pPr>
        <w:jc w:val="both"/>
      </w:pPr>
      <w:r w:rsidRPr="001E284B">
        <w:rPr>
          <w:b/>
        </w:rPr>
        <w:t>Figure 2</w:t>
      </w:r>
      <w:r w:rsidRPr="00FA16F1">
        <w:rPr>
          <w:b/>
        </w:rPr>
        <w:t xml:space="preserve">. </w:t>
      </w:r>
      <w:r w:rsidR="003A56A7">
        <w:rPr>
          <w:b/>
        </w:rPr>
        <w:t xml:space="preserve">Lewis dot structure of </w:t>
      </w:r>
      <w:proofErr w:type="spellStart"/>
      <w:r w:rsidR="003A56A7">
        <w:rPr>
          <w:b/>
        </w:rPr>
        <w:t>borane</w:t>
      </w:r>
      <w:proofErr w:type="spellEnd"/>
      <w:r>
        <w:t xml:space="preserve"> </w:t>
      </w:r>
    </w:p>
    <w:p w14:paraId="01C5B6AE" w14:textId="542B7284" w:rsidR="005E5A02" w:rsidRDefault="005E5A02" w:rsidP="009F4620">
      <w:pPr>
        <w:jc w:val="both"/>
      </w:pPr>
      <w:r w:rsidRPr="005E5A02">
        <w:object w:dxaOrig="6480" w:dyaOrig="5820" w14:anchorId="431693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4pt;height:291.05pt" o:ole="">
            <v:imagedata r:id="rId11" o:title=""/>
          </v:shape>
          <o:OLEObject Type="Embed" ProgID="ChemDraw.Document.6.0" ShapeID="_x0000_i1025" DrawAspect="Content" ObjectID="_1428645389" r:id="rId12"/>
        </w:object>
      </w:r>
    </w:p>
    <w:p w14:paraId="56C750DB" w14:textId="0EC86E7F" w:rsidR="00DC5172" w:rsidRDefault="00DC5172" w:rsidP="00DC5172">
      <w:pPr>
        <w:jc w:val="both"/>
      </w:pPr>
      <w:r w:rsidRPr="001E284B">
        <w:rPr>
          <w:b/>
        </w:rPr>
        <w:t>Figure 3</w:t>
      </w:r>
      <w:r w:rsidRPr="00FA16F1">
        <w:rPr>
          <w:b/>
        </w:rPr>
        <w:t>. Concept of FLPs</w:t>
      </w:r>
      <w:r>
        <w:t xml:space="preserve">, whereby a Lewis base (LB) and a Lewis acid (LA) cannot form an adduct due to sterics. </w:t>
      </w:r>
      <w:commentRangeStart w:id="9"/>
      <w:commentRangeStart w:id="10"/>
      <w:r>
        <w:t>Reprinted with permission fr</w:t>
      </w:r>
      <w:r w:rsidR="00AC2FCB">
        <w:t>om reference 5</w:t>
      </w:r>
      <w:r>
        <w:t xml:space="preserve">. </w:t>
      </w:r>
      <w:proofErr w:type="gramStart"/>
      <w:r>
        <w:t>Copyright 2015 American Chemical Society.</w:t>
      </w:r>
      <w:commentRangeEnd w:id="9"/>
      <w:proofErr w:type="gramEnd"/>
      <w:r w:rsidR="005E5A02">
        <w:rPr>
          <w:rStyle w:val="CommentReference"/>
        </w:rPr>
        <w:commentReference w:id="9"/>
      </w:r>
      <w:commentRangeEnd w:id="10"/>
      <w:r w:rsidR="003A56A7">
        <w:rPr>
          <w:rStyle w:val="CommentReference"/>
        </w:rPr>
        <w:commentReference w:id="10"/>
      </w:r>
    </w:p>
    <w:p w14:paraId="5DAFE5FE" w14:textId="77777777" w:rsidR="005E5A02" w:rsidRDefault="005E5A02" w:rsidP="00DC5172">
      <w:pPr>
        <w:jc w:val="both"/>
      </w:pPr>
    </w:p>
    <w:p w14:paraId="5B974377" w14:textId="3BCBB83E" w:rsidR="005E5A02" w:rsidRDefault="005E5A02">
      <w:r>
        <w:br w:type="page"/>
      </w:r>
    </w:p>
    <w:p w14:paraId="1167E7C3" w14:textId="75EC039F" w:rsidR="005E5A02" w:rsidRDefault="008F45E2" w:rsidP="00DC5172">
      <w:pPr>
        <w:jc w:val="both"/>
      </w:pPr>
      <w:r>
        <w:rPr>
          <w:noProof/>
        </w:rPr>
        <w:lastRenderedPageBreak/>
        <w:drawing>
          <wp:inline distT="0" distB="0" distL="0" distR="0" wp14:anchorId="6D7D5765" wp14:editId="0F89D0BA">
            <wp:extent cx="5262880" cy="38354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3263" cy="3835679"/>
                    </a:xfrm>
                    <a:prstGeom prst="rect">
                      <a:avLst/>
                    </a:prstGeom>
                    <a:noFill/>
                  </pic:spPr>
                </pic:pic>
              </a:graphicData>
            </a:graphic>
          </wp:inline>
        </w:drawing>
      </w:r>
    </w:p>
    <w:p w14:paraId="48D14203" w14:textId="0E79A1F3" w:rsidR="00DC5172" w:rsidRDefault="00DC5172" w:rsidP="00DC5172">
      <w:pPr>
        <w:jc w:val="both"/>
      </w:pPr>
      <w:r w:rsidRPr="001E284B">
        <w:rPr>
          <w:b/>
        </w:rPr>
        <w:t>Figure 4</w:t>
      </w:r>
      <w:r w:rsidRPr="00FA16F1">
        <w:rPr>
          <w:b/>
        </w:rPr>
        <w:t xml:space="preserve">. </w:t>
      </w:r>
      <w:proofErr w:type="gramStart"/>
      <w:r w:rsidRPr="00FA16F1">
        <w:rPr>
          <w:b/>
        </w:rPr>
        <w:t>Early examples of reactivity of FLPs with H</w:t>
      </w:r>
      <w:r w:rsidRPr="00FA16F1">
        <w:rPr>
          <w:b/>
          <w:vertAlign w:val="subscript"/>
        </w:rPr>
        <w:t>2</w:t>
      </w:r>
      <w:r w:rsidRPr="00FA16F1">
        <w:rPr>
          <w:b/>
        </w:rPr>
        <w:t>.</w:t>
      </w:r>
      <w:proofErr w:type="gramEnd"/>
      <w:r>
        <w:t xml:space="preserve"> </w:t>
      </w:r>
      <w:commentRangeStart w:id="11"/>
      <w:r w:rsidR="008F45E2">
        <w:t xml:space="preserve">Adapted from </w:t>
      </w:r>
      <w:r w:rsidR="00AC2FCB">
        <w:t>reference 5</w:t>
      </w:r>
      <w:r>
        <w:t xml:space="preserve">. </w:t>
      </w:r>
      <w:commentRangeEnd w:id="11"/>
      <w:r w:rsidR="00AC2FCB">
        <w:rPr>
          <w:rStyle w:val="CommentReference"/>
        </w:rPr>
        <w:commentReference w:id="11"/>
      </w:r>
    </w:p>
    <w:p w14:paraId="1D8D1736" w14:textId="56A99BC6" w:rsidR="00716DDF" w:rsidRDefault="00716DDF"/>
    <w:p w14:paraId="0EC7354A" w14:textId="4F6DF47A" w:rsidR="00716DDF" w:rsidRPr="00DC5172" w:rsidRDefault="00DC5172">
      <w:pPr>
        <w:rPr>
          <w:b/>
          <w:sz w:val="28"/>
          <w:szCs w:val="28"/>
        </w:rPr>
      </w:pPr>
      <w:r w:rsidRPr="00DC5172">
        <w:rPr>
          <w:b/>
          <w:sz w:val="28"/>
          <w:szCs w:val="28"/>
        </w:rPr>
        <w:t>References</w:t>
      </w:r>
    </w:p>
    <w:p w14:paraId="3B3DFF7B" w14:textId="6408B34B" w:rsidR="002A3CE8" w:rsidRPr="002A3CE8" w:rsidRDefault="00716DDF" w:rsidP="002A3CE8">
      <w:pPr>
        <w:spacing w:after="0"/>
        <w:ind w:left="720" w:hanging="720"/>
        <w:rPr>
          <w:rFonts w:ascii="Cambria" w:hAnsi="Cambria"/>
          <w:noProof/>
        </w:rPr>
      </w:pPr>
      <w:r>
        <w:fldChar w:fldCharType="begin"/>
      </w:r>
      <w:r>
        <w:instrText xml:space="preserve"> ADDIN EN.REFLIST </w:instrText>
      </w:r>
      <w:r>
        <w:fldChar w:fldCharType="separate"/>
      </w:r>
      <w:bookmarkStart w:id="12" w:name="_ENREF_1"/>
      <w:r w:rsidR="002A3CE8" w:rsidRPr="002A3CE8">
        <w:rPr>
          <w:rFonts w:ascii="Cambria" w:hAnsi="Cambria"/>
          <w:noProof/>
        </w:rPr>
        <w:t>1.</w:t>
      </w:r>
      <w:r w:rsidR="002A3CE8" w:rsidRPr="002A3CE8">
        <w:rPr>
          <w:rFonts w:ascii="Cambria" w:hAnsi="Cambria"/>
          <w:noProof/>
        </w:rPr>
        <w:tab/>
        <w:t xml:space="preserve">M. S. Lesney, </w:t>
      </w:r>
      <w:r w:rsidR="00AC2FCB">
        <w:rPr>
          <w:rFonts w:ascii="Cambria" w:hAnsi="Cambria"/>
          <w:i/>
          <w:noProof/>
        </w:rPr>
        <w:t>Today'</w:t>
      </w:r>
      <w:r w:rsidR="002A3CE8" w:rsidRPr="002A3CE8">
        <w:rPr>
          <w:rFonts w:ascii="Cambria" w:hAnsi="Cambria"/>
          <w:i/>
          <w:noProof/>
        </w:rPr>
        <w:t>s Chemist at Work</w:t>
      </w:r>
      <w:r w:rsidR="002A3CE8" w:rsidRPr="002A3CE8">
        <w:rPr>
          <w:rFonts w:ascii="Cambria" w:hAnsi="Cambria"/>
          <w:noProof/>
        </w:rPr>
        <w:t>, 2003, 47-48.</w:t>
      </w:r>
      <w:bookmarkEnd w:id="12"/>
    </w:p>
    <w:p w14:paraId="0A39DD7F" w14:textId="34FFB0EE" w:rsidR="002A3CE8" w:rsidRPr="002A3CE8" w:rsidRDefault="002A3CE8" w:rsidP="00AC2FCB">
      <w:pPr>
        <w:spacing w:after="0"/>
        <w:ind w:left="720" w:hanging="720"/>
        <w:rPr>
          <w:rFonts w:ascii="Cambria" w:hAnsi="Cambria"/>
          <w:noProof/>
        </w:rPr>
      </w:pPr>
      <w:bookmarkStart w:id="13" w:name="_ENREF_2"/>
      <w:r w:rsidRPr="002A3CE8">
        <w:rPr>
          <w:rFonts w:ascii="Cambria" w:hAnsi="Cambria"/>
          <w:noProof/>
        </w:rPr>
        <w:t>2.</w:t>
      </w:r>
      <w:r w:rsidRPr="002A3CE8">
        <w:rPr>
          <w:rFonts w:ascii="Cambria" w:hAnsi="Cambria"/>
          <w:noProof/>
        </w:rPr>
        <w:tab/>
        <w:t xml:space="preserve">G. L. Miessler, P. J. Fischer and D. A. Tarr, </w:t>
      </w:r>
      <w:r w:rsidRPr="002A3CE8">
        <w:rPr>
          <w:rFonts w:ascii="Cambria" w:hAnsi="Cambria"/>
          <w:i/>
          <w:noProof/>
        </w:rPr>
        <w:t>Inorganic Chemistry</w:t>
      </w:r>
      <w:r w:rsidRPr="002A3CE8">
        <w:rPr>
          <w:rFonts w:ascii="Cambria" w:hAnsi="Cambria"/>
          <w:noProof/>
        </w:rPr>
        <w:t>, Pearson, 2014.</w:t>
      </w:r>
      <w:bookmarkEnd w:id="13"/>
    </w:p>
    <w:p w14:paraId="0A661454" w14:textId="7CF21127" w:rsidR="00E54184" w:rsidRPr="00E54184" w:rsidRDefault="00AC2FCB" w:rsidP="002A3CE8">
      <w:pPr>
        <w:spacing w:after="0"/>
        <w:ind w:left="720" w:hanging="720"/>
        <w:rPr>
          <w:rFonts w:ascii="Cambria" w:hAnsi="Cambria"/>
          <w:noProof/>
        </w:rPr>
      </w:pPr>
      <w:bookmarkStart w:id="14" w:name="_ENREF_4"/>
      <w:r>
        <w:rPr>
          <w:rFonts w:ascii="Cambria" w:hAnsi="Cambria"/>
          <w:noProof/>
        </w:rPr>
        <w:t>3</w:t>
      </w:r>
      <w:r w:rsidR="002A3CE8" w:rsidRPr="002A3CE8">
        <w:rPr>
          <w:rFonts w:ascii="Cambria" w:hAnsi="Cambria"/>
          <w:noProof/>
        </w:rPr>
        <w:t>.</w:t>
      </w:r>
      <w:r w:rsidR="002A3CE8" w:rsidRPr="002A3CE8">
        <w:rPr>
          <w:rFonts w:ascii="Cambria" w:hAnsi="Cambria"/>
          <w:noProof/>
        </w:rPr>
        <w:tab/>
      </w:r>
      <w:r w:rsidR="00E54184">
        <w:rPr>
          <w:rFonts w:ascii="Cambria" w:hAnsi="Cambria"/>
          <w:noProof/>
        </w:rPr>
        <w:t xml:space="preserve">McNulty, J.; Zhou, Y. </w:t>
      </w:r>
      <w:r w:rsidR="00E54184">
        <w:rPr>
          <w:rFonts w:ascii="Cambria" w:hAnsi="Cambria"/>
          <w:i/>
          <w:noProof/>
        </w:rPr>
        <w:t>Tetrahedron Letters</w:t>
      </w:r>
      <w:r w:rsidR="00E54184">
        <w:rPr>
          <w:rFonts w:ascii="Cambria" w:hAnsi="Cambria"/>
          <w:noProof/>
        </w:rPr>
        <w:t xml:space="preserve">, 2004, </w:t>
      </w:r>
      <w:r w:rsidR="00E54184">
        <w:rPr>
          <w:rFonts w:ascii="Cambria" w:hAnsi="Cambria"/>
          <w:b/>
          <w:noProof/>
        </w:rPr>
        <w:t>45</w:t>
      </w:r>
      <w:r w:rsidR="00E54184">
        <w:rPr>
          <w:rFonts w:ascii="Cambria" w:hAnsi="Cambria"/>
          <w:noProof/>
        </w:rPr>
        <w:t>, 407-409.</w:t>
      </w:r>
    </w:p>
    <w:p w14:paraId="6FB71642" w14:textId="25AC6BC2" w:rsidR="002A3CE8" w:rsidRPr="002A3CE8" w:rsidRDefault="00E54184" w:rsidP="002A3CE8">
      <w:pPr>
        <w:spacing w:after="0"/>
        <w:ind w:left="720" w:hanging="720"/>
        <w:rPr>
          <w:rFonts w:ascii="Cambria" w:hAnsi="Cambria"/>
          <w:noProof/>
        </w:rPr>
      </w:pPr>
      <w:r>
        <w:rPr>
          <w:rFonts w:ascii="Cambria" w:hAnsi="Cambria"/>
          <w:noProof/>
        </w:rPr>
        <w:t>4.</w:t>
      </w:r>
      <w:r>
        <w:rPr>
          <w:rFonts w:ascii="Cambria" w:hAnsi="Cambria"/>
          <w:noProof/>
        </w:rPr>
        <w:tab/>
      </w:r>
      <w:r w:rsidR="002A3CE8" w:rsidRPr="002A3CE8">
        <w:rPr>
          <w:rFonts w:ascii="Cambria" w:hAnsi="Cambria"/>
          <w:noProof/>
        </w:rPr>
        <w:t xml:space="preserve">W. H. Harman and J. C. Peters, </w:t>
      </w:r>
      <w:r w:rsidR="002A3CE8" w:rsidRPr="002A3CE8">
        <w:rPr>
          <w:rFonts w:ascii="Cambria" w:hAnsi="Cambria"/>
          <w:i/>
          <w:noProof/>
        </w:rPr>
        <w:t>J. Am. Chem. Soc.</w:t>
      </w:r>
      <w:r w:rsidR="002A3CE8" w:rsidRPr="002A3CE8">
        <w:rPr>
          <w:rFonts w:ascii="Cambria" w:hAnsi="Cambria"/>
          <w:noProof/>
        </w:rPr>
        <w:t xml:space="preserve">, 2012, </w:t>
      </w:r>
      <w:r w:rsidR="002A3CE8" w:rsidRPr="002A3CE8">
        <w:rPr>
          <w:rFonts w:ascii="Cambria" w:hAnsi="Cambria"/>
          <w:b/>
          <w:noProof/>
        </w:rPr>
        <w:t>134</w:t>
      </w:r>
      <w:r w:rsidR="002A3CE8" w:rsidRPr="002A3CE8">
        <w:rPr>
          <w:rFonts w:ascii="Cambria" w:hAnsi="Cambria"/>
          <w:noProof/>
        </w:rPr>
        <w:t>, 5080-5082.</w:t>
      </w:r>
      <w:bookmarkEnd w:id="14"/>
    </w:p>
    <w:p w14:paraId="21B6ED6E" w14:textId="67F4F0B4" w:rsidR="002A3CE8" w:rsidRPr="002A3CE8" w:rsidRDefault="00E54184" w:rsidP="002A3CE8">
      <w:pPr>
        <w:spacing w:after="0"/>
        <w:ind w:left="720" w:hanging="720"/>
        <w:rPr>
          <w:rFonts w:ascii="Cambria" w:hAnsi="Cambria"/>
          <w:noProof/>
        </w:rPr>
      </w:pPr>
      <w:bookmarkStart w:id="15" w:name="_ENREF_5"/>
      <w:r>
        <w:rPr>
          <w:rFonts w:ascii="Cambria" w:hAnsi="Cambria"/>
          <w:noProof/>
        </w:rPr>
        <w:t>5</w:t>
      </w:r>
      <w:r w:rsidR="002A3CE8" w:rsidRPr="002A3CE8">
        <w:rPr>
          <w:rFonts w:ascii="Cambria" w:hAnsi="Cambria"/>
          <w:noProof/>
        </w:rPr>
        <w:t>.</w:t>
      </w:r>
      <w:r w:rsidR="002A3CE8" w:rsidRPr="002A3CE8">
        <w:rPr>
          <w:rFonts w:ascii="Cambria" w:hAnsi="Cambria"/>
          <w:noProof/>
        </w:rPr>
        <w:tab/>
        <w:t xml:space="preserve">J. S. Anderson, J. Rittle and J. C. Peters, </w:t>
      </w:r>
      <w:r w:rsidR="002A3CE8" w:rsidRPr="002A3CE8">
        <w:rPr>
          <w:rFonts w:ascii="Cambria" w:hAnsi="Cambria"/>
          <w:i/>
          <w:noProof/>
        </w:rPr>
        <w:t>Nature</w:t>
      </w:r>
      <w:r w:rsidR="002A3CE8" w:rsidRPr="002A3CE8">
        <w:rPr>
          <w:rFonts w:ascii="Cambria" w:hAnsi="Cambria"/>
          <w:noProof/>
        </w:rPr>
        <w:t xml:space="preserve">, 2013, </w:t>
      </w:r>
      <w:r w:rsidR="002A3CE8" w:rsidRPr="002A3CE8">
        <w:rPr>
          <w:rFonts w:ascii="Cambria" w:hAnsi="Cambria"/>
          <w:b/>
          <w:noProof/>
        </w:rPr>
        <w:t>501</w:t>
      </w:r>
      <w:r w:rsidR="002A3CE8" w:rsidRPr="002A3CE8">
        <w:rPr>
          <w:rFonts w:ascii="Cambria" w:hAnsi="Cambria"/>
          <w:noProof/>
        </w:rPr>
        <w:t>, 84-87.</w:t>
      </w:r>
      <w:bookmarkEnd w:id="15"/>
    </w:p>
    <w:p w14:paraId="23A0D2F9" w14:textId="3AC3179C" w:rsidR="002A3CE8" w:rsidRPr="002A3CE8" w:rsidRDefault="00E54184" w:rsidP="002A3CE8">
      <w:pPr>
        <w:spacing w:after="0"/>
        <w:ind w:left="720" w:hanging="720"/>
        <w:rPr>
          <w:rFonts w:ascii="Cambria" w:hAnsi="Cambria"/>
          <w:noProof/>
        </w:rPr>
      </w:pPr>
      <w:bookmarkStart w:id="16" w:name="_ENREF_6"/>
      <w:r>
        <w:rPr>
          <w:rFonts w:ascii="Cambria" w:hAnsi="Cambria"/>
          <w:noProof/>
        </w:rPr>
        <w:t>6</w:t>
      </w:r>
      <w:r w:rsidR="002A3CE8" w:rsidRPr="002A3CE8">
        <w:rPr>
          <w:rFonts w:ascii="Cambria" w:hAnsi="Cambria"/>
          <w:noProof/>
        </w:rPr>
        <w:t>.</w:t>
      </w:r>
      <w:r w:rsidR="002A3CE8" w:rsidRPr="002A3CE8">
        <w:rPr>
          <w:rFonts w:ascii="Cambria" w:hAnsi="Cambria"/>
          <w:noProof/>
        </w:rPr>
        <w:tab/>
        <w:t xml:space="preserve">D. W. Stephan, </w:t>
      </w:r>
      <w:r w:rsidR="002A3CE8" w:rsidRPr="002A3CE8">
        <w:rPr>
          <w:rFonts w:ascii="Cambria" w:hAnsi="Cambria"/>
          <w:i/>
          <w:noProof/>
        </w:rPr>
        <w:t>J. Am. Chem. Soc.</w:t>
      </w:r>
      <w:r w:rsidR="002A3CE8" w:rsidRPr="002A3CE8">
        <w:rPr>
          <w:rFonts w:ascii="Cambria" w:hAnsi="Cambria"/>
          <w:noProof/>
        </w:rPr>
        <w:t xml:space="preserve">, 2015, </w:t>
      </w:r>
      <w:r w:rsidR="002A3CE8" w:rsidRPr="002A3CE8">
        <w:rPr>
          <w:rFonts w:ascii="Cambria" w:hAnsi="Cambria"/>
          <w:b/>
          <w:noProof/>
        </w:rPr>
        <w:t>137</w:t>
      </w:r>
      <w:r w:rsidR="002A3CE8" w:rsidRPr="002A3CE8">
        <w:rPr>
          <w:rFonts w:ascii="Cambria" w:hAnsi="Cambria"/>
          <w:noProof/>
        </w:rPr>
        <w:t>, 10018-10032.</w:t>
      </w:r>
      <w:bookmarkEnd w:id="16"/>
    </w:p>
    <w:p w14:paraId="61DA177E" w14:textId="696D9CED" w:rsidR="002A3CE8" w:rsidRPr="002A3CE8" w:rsidRDefault="00E54184" w:rsidP="002A3CE8">
      <w:pPr>
        <w:ind w:left="720" w:hanging="720"/>
        <w:rPr>
          <w:rFonts w:ascii="Cambria" w:hAnsi="Cambria"/>
          <w:noProof/>
        </w:rPr>
      </w:pPr>
      <w:bookmarkStart w:id="17" w:name="_ENREF_7"/>
      <w:r>
        <w:rPr>
          <w:rFonts w:ascii="Cambria" w:hAnsi="Cambria"/>
          <w:noProof/>
        </w:rPr>
        <w:t>7</w:t>
      </w:r>
      <w:r w:rsidR="002A3CE8" w:rsidRPr="002A3CE8">
        <w:rPr>
          <w:rFonts w:ascii="Cambria" w:hAnsi="Cambria"/>
          <w:noProof/>
        </w:rPr>
        <w:t>.</w:t>
      </w:r>
      <w:r w:rsidR="002A3CE8" w:rsidRPr="002A3CE8">
        <w:rPr>
          <w:rFonts w:ascii="Cambria" w:hAnsi="Cambria"/>
          <w:noProof/>
        </w:rPr>
        <w:tab/>
        <w:t xml:space="preserve">G. C. Welch, R. R. S. Juan, J. D. Masuda and D. W. Stephan, </w:t>
      </w:r>
      <w:r w:rsidR="002A3CE8" w:rsidRPr="002A3CE8">
        <w:rPr>
          <w:rFonts w:ascii="Cambria" w:hAnsi="Cambria"/>
          <w:i/>
          <w:noProof/>
        </w:rPr>
        <w:t>Science</w:t>
      </w:r>
      <w:r w:rsidR="002A3CE8" w:rsidRPr="002A3CE8">
        <w:rPr>
          <w:rFonts w:ascii="Cambria" w:hAnsi="Cambria"/>
          <w:noProof/>
        </w:rPr>
        <w:t xml:space="preserve">, 2006, </w:t>
      </w:r>
      <w:r w:rsidR="002A3CE8" w:rsidRPr="002A3CE8">
        <w:rPr>
          <w:rFonts w:ascii="Cambria" w:hAnsi="Cambria"/>
          <w:b/>
          <w:noProof/>
        </w:rPr>
        <w:t>314</w:t>
      </w:r>
      <w:r w:rsidR="002A3CE8" w:rsidRPr="002A3CE8">
        <w:rPr>
          <w:rFonts w:ascii="Cambria" w:hAnsi="Cambria"/>
          <w:noProof/>
        </w:rPr>
        <w:t>, 1124-1126.</w:t>
      </w:r>
      <w:bookmarkEnd w:id="17"/>
    </w:p>
    <w:p w14:paraId="64030ECF" w14:textId="4C4A84EB" w:rsidR="002A3CE8" w:rsidRDefault="002A3CE8" w:rsidP="002A3CE8">
      <w:pPr>
        <w:rPr>
          <w:rFonts w:ascii="Cambria" w:hAnsi="Cambria"/>
          <w:noProof/>
        </w:rPr>
      </w:pPr>
    </w:p>
    <w:p w14:paraId="0741333C" w14:textId="5098640E" w:rsidR="00583BBA" w:rsidRDefault="00716DDF">
      <w:r>
        <w:fldChar w:fldCharType="end"/>
      </w:r>
    </w:p>
    <w:sectPr w:rsidR="00583BBA" w:rsidSect="000331A6">
      <w:foot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Tamara Powers" w:date="2017-04-21T15:32:00Z" w:initials="TP">
    <w:p w14:paraId="68AD1A72" w14:textId="4C9C5D78" w:rsidR="00116AB4" w:rsidRDefault="00116AB4">
      <w:pPr>
        <w:pStyle w:val="CommentText"/>
      </w:pPr>
      <w:r>
        <w:rPr>
          <w:rStyle w:val="CommentReference"/>
        </w:rPr>
        <w:annotationRef/>
      </w:r>
      <w:r>
        <w:t>They are in the figure file.</w:t>
      </w:r>
    </w:p>
  </w:comment>
  <w:comment w:id="3" w:author="Tamara Powers" w:date="2017-04-21T15:32:00Z" w:initials="TP">
    <w:p w14:paraId="603956B3" w14:textId="2ABE31CA" w:rsidR="00116AB4" w:rsidRDefault="00116AB4">
      <w:pPr>
        <w:pStyle w:val="CommentText"/>
      </w:pPr>
      <w:r>
        <w:rPr>
          <w:rStyle w:val="CommentReference"/>
        </w:rPr>
        <w:annotationRef/>
      </w:r>
      <w:r>
        <w:t>Since glacial acetic acid is corrosive, I wanted to avoid using a metal needle. But we could also add it by syringe.</w:t>
      </w:r>
    </w:p>
  </w:comment>
  <w:comment w:id="4" w:author="Helene Kuhn" w:date="2017-04-27T09:06:00Z" w:initials="HK">
    <w:p w14:paraId="73AB10C1" w14:textId="3D75ACDE" w:rsidR="005807CF" w:rsidRDefault="005807CF">
      <w:pPr>
        <w:pStyle w:val="CommentText"/>
      </w:pPr>
      <w:r>
        <w:rPr>
          <w:rStyle w:val="CommentReference"/>
        </w:rPr>
        <w:annotationRef/>
      </w:r>
      <w:r>
        <w:t>Good point. I would keep your suggestion adding it as described in the procedure.</w:t>
      </w:r>
    </w:p>
  </w:comment>
  <w:comment w:id="7" w:author="Helene Kuhn" w:date="2017-04-18T12:57:00Z" w:initials="HK">
    <w:p w14:paraId="5C166195" w14:textId="664172AC" w:rsidR="00AF3079" w:rsidRDefault="00AF3079">
      <w:pPr>
        <w:pStyle w:val="CommentText"/>
      </w:pPr>
      <w:r>
        <w:rPr>
          <w:rStyle w:val="CommentReference"/>
        </w:rPr>
        <w:annotationRef/>
      </w:r>
      <w:r>
        <w:t>Are the crystals colored or white, shiny, any physical appearance description is great!</w:t>
      </w:r>
    </w:p>
  </w:comment>
  <w:comment w:id="8" w:author="Tamara Powers" w:date="2017-04-21T15:32:00Z" w:initials="TP">
    <w:p w14:paraId="58D04204" w14:textId="5D88EB06" w:rsidR="00116AB4" w:rsidRDefault="00116AB4">
      <w:pPr>
        <w:pStyle w:val="CommentText"/>
      </w:pPr>
      <w:r>
        <w:rPr>
          <w:rStyle w:val="CommentReference"/>
        </w:rPr>
        <w:annotationRef/>
      </w:r>
      <w:r>
        <w:t>I’m not sure – I can add this information on the day of filming.</w:t>
      </w:r>
    </w:p>
  </w:comment>
  <w:comment w:id="9" w:author="Caroline Saouma" w:date="2016-06-10T14:53:00Z" w:initials="CS">
    <w:p w14:paraId="5AF26D77" w14:textId="0F53039F" w:rsidR="00AF3079" w:rsidRDefault="00AF3079">
      <w:pPr>
        <w:pStyle w:val="CommentText"/>
      </w:pPr>
      <w:r>
        <w:rPr>
          <w:rStyle w:val="CommentReference"/>
        </w:rPr>
        <w:annotationRef/>
      </w:r>
      <w:r>
        <w:t xml:space="preserve">I remade this figure so that we do not need to request copyrights. Again, not sure about the exact wording we should use. </w:t>
      </w:r>
    </w:p>
  </w:comment>
  <w:comment w:id="10" w:author="Tamara Powers" w:date="2017-02-27T09:46:00Z" w:initials="TP">
    <w:p w14:paraId="05699088" w14:textId="70FBF7E9" w:rsidR="00AF3079" w:rsidRDefault="00AF3079">
      <w:pPr>
        <w:pStyle w:val="CommentText"/>
      </w:pPr>
      <w:r>
        <w:rPr>
          <w:rStyle w:val="CommentReference"/>
        </w:rPr>
        <w:annotationRef/>
      </w:r>
      <w:r>
        <w:t xml:space="preserve">I’m not sure the status of this. If you need me to make a new image, please let me know. </w:t>
      </w:r>
    </w:p>
  </w:comment>
  <w:comment w:id="11" w:author="Tamara Powers" w:date="2017-02-27T09:47:00Z" w:initials="TP">
    <w:p w14:paraId="37B32086" w14:textId="0BF5D26E" w:rsidR="00AF3079" w:rsidRDefault="00AF3079">
      <w:pPr>
        <w:pStyle w:val="CommentText"/>
      </w:pPr>
      <w:r>
        <w:rPr>
          <w:rStyle w:val="CommentReference"/>
        </w:rPr>
        <w:annotationRef/>
      </w:r>
      <w:r>
        <w:t>Same here, please let me know if I need to make a new figure.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6FBBC5" w15:done="0"/>
  <w15:commentEx w15:paraId="5AF26D77" w15:done="0"/>
  <w15:commentEx w15:paraId="05699088" w15:done="0"/>
  <w15:commentEx w15:paraId="5B55F3C7" w15:done="0"/>
  <w15:commentEx w15:paraId="37B3208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185E7" w14:textId="77777777" w:rsidR="00AF3079" w:rsidRDefault="00AF3079" w:rsidP="00103BE9">
      <w:pPr>
        <w:spacing w:after="0"/>
      </w:pPr>
      <w:r>
        <w:separator/>
      </w:r>
    </w:p>
  </w:endnote>
  <w:endnote w:type="continuationSeparator" w:id="0">
    <w:p w14:paraId="25F8D09B" w14:textId="77777777" w:rsidR="00AF3079" w:rsidRDefault="00AF3079" w:rsidP="00103B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3CC69" w14:textId="7CD06BA5" w:rsidR="00AF3079" w:rsidRDefault="00AF3079" w:rsidP="00103BE9">
    <w:pPr>
      <w:pStyle w:val="Footer"/>
      <w:jc w:val="center"/>
    </w:pPr>
    <w:r>
      <w:t>-</w:t>
    </w:r>
    <w:r>
      <w:fldChar w:fldCharType="begin"/>
    </w:r>
    <w:r>
      <w:instrText xml:space="preserve"> PAGE   \* MERGEFORMAT </w:instrText>
    </w:r>
    <w:r>
      <w:fldChar w:fldCharType="separate"/>
    </w:r>
    <w:r w:rsidR="00991B4F">
      <w:rPr>
        <w:noProof/>
      </w:rPr>
      <w:t>4</w:t>
    </w:r>
    <w:r>
      <w:rPr>
        <w:noProof/>
      </w:rPr>
      <w:fldChar w:fldCharType="end"/>
    </w:r>
    <w:r>
      <w:rPr>
        <w:noProof/>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AA821" w14:textId="77777777" w:rsidR="00AF3079" w:rsidRDefault="00AF3079" w:rsidP="00103BE9">
      <w:pPr>
        <w:spacing w:after="0"/>
      </w:pPr>
      <w:r>
        <w:separator/>
      </w:r>
    </w:p>
  </w:footnote>
  <w:footnote w:type="continuationSeparator" w:id="0">
    <w:p w14:paraId="46C58246" w14:textId="77777777" w:rsidR="00AF3079" w:rsidRDefault="00AF3079" w:rsidP="00103BE9">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C3EC8"/>
    <w:multiLevelType w:val="hybridMultilevel"/>
    <w:tmpl w:val="F90A7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CA172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D973E1C"/>
    <w:multiLevelType w:val="hybridMultilevel"/>
    <w:tmpl w:val="ECCE6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B038C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12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ED5161F"/>
    <w:multiLevelType w:val="multilevel"/>
    <w:tmpl w:val="A1129AD0"/>
    <w:lvl w:ilvl="0">
      <w:start w:val="1"/>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752" w:hanging="108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368" w:hanging="1800"/>
      </w:pPr>
      <w:rPr>
        <w:rFonts w:hint="default"/>
      </w:rPr>
    </w:lvl>
    <w:lvl w:ilvl="8">
      <w:start w:val="1"/>
      <w:numFmt w:val="decimal"/>
      <w:lvlText w:val="%1.%2.%3.%4.%5.%6.%7.%8.%9"/>
      <w:lvlJc w:val="left"/>
      <w:pPr>
        <w:ind w:left="11592" w:hanging="1800"/>
      </w:pPr>
      <w:rPr>
        <w:rFonts w:hint="default"/>
      </w:rPr>
    </w:lvl>
  </w:abstractNum>
  <w:num w:numId="1">
    <w:abstractNumId w:val="1"/>
  </w:num>
  <w:num w:numId="2">
    <w:abstractNumId w:val="0"/>
  </w:num>
  <w:num w:numId="3">
    <w:abstractNumId w:val="2"/>
  </w:num>
  <w:num w:numId="4">
    <w:abstractNumId w:val="4"/>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wers, Tamara M">
    <w15:presenceInfo w15:providerId="AD" w15:userId="S-1-5-21-1167378736-2199707310-2242153877-423873"/>
  </w15:person>
  <w15:person w15:author="Caroline Saouma">
    <w15:presenceInfo w15:providerId="Windows Live" w15:userId="7878472b88d7dea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hemical Scienc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tpdrfzw4tafeoedvt0pf29rzzzx5asd9vap&quot;&gt;car_master&lt;record-ids&gt;&lt;item&gt;1308&lt;/item&gt;&lt;item&gt;2851&lt;/item&gt;&lt;item&gt;2854&lt;/item&gt;&lt;item&gt;2855&lt;/item&gt;&lt;item&gt;2856&lt;/item&gt;&lt;item&gt;2857&lt;/item&gt;&lt;item&gt;2858&lt;/item&gt;&lt;/record-ids&gt;&lt;/item&gt;&lt;/Libraries&gt;"/>
  </w:docVars>
  <w:rsids>
    <w:rsidRoot w:val="000331A6"/>
    <w:rsid w:val="000331A6"/>
    <w:rsid w:val="0003697F"/>
    <w:rsid w:val="00040633"/>
    <w:rsid w:val="00045344"/>
    <w:rsid w:val="000506F5"/>
    <w:rsid w:val="000512AE"/>
    <w:rsid w:val="00053296"/>
    <w:rsid w:val="000550AD"/>
    <w:rsid w:val="0005762E"/>
    <w:rsid w:val="00072F5D"/>
    <w:rsid w:val="00076C65"/>
    <w:rsid w:val="000920FB"/>
    <w:rsid w:val="000947E7"/>
    <w:rsid w:val="000A0FE1"/>
    <w:rsid w:val="000A2F76"/>
    <w:rsid w:val="000A7980"/>
    <w:rsid w:val="000B1046"/>
    <w:rsid w:val="000B6A03"/>
    <w:rsid w:val="000C3DA6"/>
    <w:rsid w:val="00102FEA"/>
    <w:rsid w:val="00103BE9"/>
    <w:rsid w:val="00105021"/>
    <w:rsid w:val="001052D2"/>
    <w:rsid w:val="00115C46"/>
    <w:rsid w:val="00116AB4"/>
    <w:rsid w:val="00131AE8"/>
    <w:rsid w:val="00136498"/>
    <w:rsid w:val="00137A79"/>
    <w:rsid w:val="00156E6D"/>
    <w:rsid w:val="001579F0"/>
    <w:rsid w:val="00163ED8"/>
    <w:rsid w:val="00164CEA"/>
    <w:rsid w:val="001712D4"/>
    <w:rsid w:val="00181B97"/>
    <w:rsid w:val="001828CA"/>
    <w:rsid w:val="00182CC8"/>
    <w:rsid w:val="00184B48"/>
    <w:rsid w:val="00185095"/>
    <w:rsid w:val="001A47A9"/>
    <w:rsid w:val="001B4F24"/>
    <w:rsid w:val="001C03A2"/>
    <w:rsid w:val="001C1940"/>
    <w:rsid w:val="001C2554"/>
    <w:rsid w:val="001C4D08"/>
    <w:rsid w:val="001D321F"/>
    <w:rsid w:val="001D34C0"/>
    <w:rsid w:val="001E0CC8"/>
    <w:rsid w:val="001E284B"/>
    <w:rsid w:val="001E6768"/>
    <w:rsid w:val="002005C9"/>
    <w:rsid w:val="00204D5C"/>
    <w:rsid w:val="00206BD3"/>
    <w:rsid w:val="0023113D"/>
    <w:rsid w:val="002536D1"/>
    <w:rsid w:val="00263400"/>
    <w:rsid w:val="00271A77"/>
    <w:rsid w:val="002A2B48"/>
    <w:rsid w:val="002A3CE8"/>
    <w:rsid w:val="002C0AB1"/>
    <w:rsid w:val="002C6F7D"/>
    <w:rsid w:val="002D3ADD"/>
    <w:rsid w:val="002D4288"/>
    <w:rsid w:val="002F002E"/>
    <w:rsid w:val="003230AA"/>
    <w:rsid w:val="0032412D"/>
    <w:rsid w:val="003260D9"/>
    <w:rsid w:val="0033591F"/>
    <w:rsid w:val="00346531"/>
    <w:rsid w:val="00353F1C"/>
    <w:rsid w:val="00354C88"/>
    <w:rsid w:val="00357129"/>
    <w:rsid w:val="0036576B"/>
    <w:rsid w:val="0037124B"/>
    <w:rsid w:val="003722EC"/>
    <w:rsid w:val="00377ADE"/>
    <w:rsid w:val="00392018"/>
    <w:rsid w:val="00395283"/>
    <w:rsid w:val="003A06AF"/>
    <w:rsid w:val="003A19F7"/>
    <w:rsid w:val="003A4584"/>
    <w:rsid w:val="003A56A7"/>
    <w:rsid w:val="003A6F91"/>
    <w:rsid w:val="003B3F6F"/>
    <w:rsid w:val="003C027B"/>
    <w:rsid w:val="003D3A74"/>
    <w:rsid w:val="003E02E7"/>
    <w:rsid w:val="003E340C"/>
    <w:rsid w:val="003F3812"/>
    <w:rsid w:val="003F41E4"/>
    <w:rsid w:val="00401165"/>
    <w:rsid w:val="00411593"/>
    <w:rsid w:val="00413CD5"/>
    <w:rsid w:val="004221BF"/>
    <w:rsid w:val="0042516B"/>
    <w:rsid w:val="004351AA"/>
    <w:rsid w:val="004419DF"/>
    <w:rsid w:val="00450F1F"/>
    <w:rsid w:val="00457CB2"/>
    <w:rsid w:val="00467282"/>
    <w:rsid w:val="00471103"/>
    <w:rsid w:val="00476885"/>
    <w:rsid w:val="00495788"/>
    <w:rsid w:val="004A1058"/>
    <w:rsid w:val="004A1B00"/>
    <w:rsid w:val="004B1737"/>
    <w:rsid w:val="004E153F"/>
    <w:rsid w:val="004E1D42"/>
    <w:rsid w:val="004F47FF"/>
    <w:rsid w:val="00515C98"/>
    <w:rsid w:val="0051701C"/>
    <w:rsid w:val="00521C78"/>
    <w:rsid w:val="00523575"/>
    <w:rsid w:val="00540747"/>
    <w:rsid w:val="005436CB"/>
    <w:rsid w:val="005525A0"/>
    <w:rsid w:val="005546C8"/>
    <w:rsid w:val="0056046C"/>
    <w:rsid w:val="00560984"/>
    <w:rsid w:val="005626BD"/>
    <w:rsid w:val="005807CF"/>
    <w:rsid w:val="00583BBA"/>
    <w:rsid w:val="00587541"/>
    <w:rsid w:val="00592C01"/>
    <w:rsid w:val="005A34B2"/>
    <w:rsid w:val="005B1C17"/>
    <w:rsid w:val="005B6B3D"/>
    <w:rsid w:val="005E5A02"/>
    <w:rsid w:val="00606C13"/>
    <w:rsid w:val="00607F68"/>
    <w:rsid w:val="00610428"/>
    <w:rsid w:val="00621908"/>
    <w:rsid w:val="006341ED"/>
    <w:rsid w:val="00635851"/>
    <w:rsid w:val="0064714F"/>
    <w:rsid w:val="00653BBB"/>
    <w:rsid w:val="006562F9"/>
    <w:rsid w:val="00677E5E"/>
    <w:rsid w:val="0068044B"/>
    <w:rsid w:val="00681DE9"/>
    <w:rsid w:val="00685137"/>
    <w:rsid w:val="006B073D"/>
    <w:rsid w:val="006C493D"/>
    <w:rsid w:val="006D2E2E"/>
    <w:rsid w:val="006E76F5"/>
    <w:rsid w:val="006F11BB"/>
    <w:rsid w:val="006F4209"/>
    <w:rsid w:val="00701418"/>
    <w:rsid w:val="00716DDF"/>
    <w:rsid w:val="00720C76"/>
    <w:rsid w:val="00724DE3"/>
    <w:rsid w:val="00725D92"/>
    <w:rsid w:val="00740DB0"/>
    <w:rsid w:val="00741B39"/>
    <w:rsid w:val="00746A36"/>
    <w:rsid w:val="00747A6E"/>
    <w:rsid w:val="00750056"/>
    <w:rsid w:val="00760C9B"/>
    <w:rsid w:val="00786F98"/>
    <w:rsid w:val="00793301"/>
    <w:rsid w:val="007A0BB6"/>
    <w:rsid w:val="007A498B"/>
    <w:rsid w:val="007A6FDA"/>
    <w:rsid w:val="007B01C2"/>
    <w:rsid w:val="007D3A03"/>
    <w:rsid w:val="007E4E5C"/>
    <w:rsid w:val="007F3063"/>
    <w:rsid w:val="007F3E1C"/>
    <w:rsid w:val="007F42D4"/>
    <w:rsid w:val="008068CE"/>
    <w:rsid w:val="00821F68"/>
    <w:rsid w:val="00830C9C"/>
    <w:rsid w:val="00833C67"/>
    <w:rsid w:val="00840C9A"/>
    <w:rsid w:val="00847533"/>
    <w:rsid w:val="0086047D"/>
    <w:rsid w:val="00864CE2"/>
    <w:rsid w:val="00866141"/>
    <w:rsid w:val="0086697A"/>
    <w:rsid w:val="008738D8"/>
    <w:rsid w:val="00890CFB"/>
    <w:rsid w:val="00895744"/>
    <w:rsid w:val="008A029F"/>
    <w:rsid w:val="008B44F2"/>
    <w:rsid w:val="008B4D7D"/>
    <w:rsid w:val="008C2305"/>
    <w:rsid w:val="008D0AFE"/>
    <w:rsid w:val="008D470E"/>
    <w:rsid w:val="008F2C25"/>
    <w:rsid w:val="008F45E2"/>
    <w:rsid w:val="00903A4F"/>
    <w:rsid w:val="00904E43"/>
    <w:rsid w:val="00925E0B"/>
    <w:rsid w:val="009311DE"/>
    <w:rsid w:val="0093686C"/>
    <w:rsid w:val="009417A6"/>
    <w:rsid w:val="00941E6B"/>
    <w:rsid w:val="00956C85"/>
    <w:rsid w:val="00965B83"/>
    <w:rsid w:val="00971614"/>
    <w:rsid w:val="0097278E"/>
    <w:rsid w:val="00973E64"/>
    <w:rsid w:val="009759AA"/>
    <w:rsid w:val="00990202"/>
    <w:rsid w:val="00991B4F"/>
    <w:rsid w:val="009A0E03"/>
    <w:rsid w:val="009A4649"/>
    <w:rsid w:val="009A4BF2"/>
    <w:rsid w:val="009B1A88"/>
    <w:rsid w:val="009C3AAE"/>
    <w:rsid w:val="009C5CD4"/>
    <w:rsid w:val="009D37CA"/>
    <w:rsid w:val="009E088F"/>
    <w:rsid w:val="009F1103"/>
    <w:rsid w:val="009F4620"/>
    <w:rsid w:val="00A10E92"/>
    <w:rsid w:val="00A135BC"/>
    <w:rsid w:val="00A13898"/>
    <w:rsid w:val="00A16738"/>
    <w:rsid w:val="00A204AF"/>
    <w:rsid w:val="00A24F6E"/>
    <w:rsid w:val="00A26B59"/>
    <w:rsid w:val="00A30AF2"/>
    <w:rsid w:val="00A32359"/>
    <w:rsid w:val="00A56282"/>
    <w:rsid w:val="00A8120A"/>
    <w:rsid w:val="00A86717"/>
    <w:rsid w:val="00AB0BBF"/>
    <w:rsid w:val="00AC2FCB"/>
    <w:rsid w:val="00AF3079"/>
    <w:rsid w:val="00AF44A6"/>
    <w:rsid w:val="00AF6111"/>
    <w:rsid w:val="00B249F4"/>
    <w:rsid w:val="00B3305B"/>
    <w:rsid w:val="00B41884"/>
    <w:rsid w:val="00B604D7"/>
    <w:rsid w:val="00B75360"/>
    <w:rsid w:val="00B84DE8"/>
    <w:rsid w:val="00B8762F"/>
    <w:rsid w:val="00B9099D"/>
    <w:rsid w:val="00B91FE4"/>
    <w:rsid w:val="00B92A74"/>
    <w:rsid w:val="00B9703E"/>
    <w:rsid w:val="00BB00DE"/>
    <w:rsid w:val="00BB3880"/>
    <w:rsid w:val="00BB5D7C"/>
    <w:rsid w:val="00BC2457"/>
    <w:rsid w:val="00BC3AA2"/>
    <w:rsid w:val="00BD39A9"/>
    <w:rsid w:val="00BD6C04"/>
    <w:rsid w:val="00BE1343"/>
    <w:rsid w:val="00BE6CA9"/>
    <w:rsid w:val="00BF0D4E"/>
    <w:rsid w:val="00C02B55"/>
    <w:rsid w:val="00C124F6"/>
    <w:rsid w:val="00C141BA"/>
    <w:rsid w:val="00C208D0"/>
    <w:rsid w:val="00C54929"/>
    <w:rsid w:val="00C846DF"/>
    <w:rsid w:val="00C9222D"/>
    <w:rsid w:val="00C96F1F"/>
    <w:rsid w:val="00CA7E3A"/>
    <w:rsid w:val="00CD0B80"/>
    <w:rsid w:val="00CD3A81"/>
    <w:rsid w:val="00CE03D0"/>
    <w:rsid w:val="00CE754E"/>
    <w:rsid w:val="00CE784A"/>
    <w:rsid w:val="00D0033C"/>
    <w:rsid w:val="00D05051"/>
    <w:rsid w:val="00D1724B"/>
    <w:rsid w:val="00D40471"/>
    <w:rsid w:val="00D51521"/>
    <w:rsid w:val="00D5188A"/>
    <w:rsid w:val="00D536FC"/>
    <w:rsid w:val="00D63956"/>
    <w:rsid w:val="00D66047"/>
    <w:rsid w:val="00D722B3"/>
    <w:rsid w:val="00DB0B36"/>
    <w:rsid w:val="00DC16E3"/>
    <w:rsid w:val="00DC5172"/>
    <w:rsid w:val="00DD2B35"/>
    <w:rsid w:val="00DD77AF"/>
    <w:rsid w:val="00DE723C"/>
    <w:rsid w:val="00DF123F"/>
    <w:rsid w:val="00E05207"/>
    <w:rsid w:val="00E13596"/>
    <w:rsid w:val="00E14EA3"/>
    <w:rsid w:val="00E509B9"/>
    <w:rsid w:val="00E52215"/>
    <w:rsid w:val="00E54184"/>
    <w:rsid w:val="00E566EE"/>
    <w:rsid w:val="00E62346"/>
    <w:rsid w:val="00E62FD6"/>
    <w:rsid w:val="00E936BD"/>
    <w:rsid w:val="00EA3DF8"/>
    <w:rsid w:val="00EA571C"/>
    <w:rsid w:val="00EB091A"/>
    <w:rsid w:val="00EB0A83"/>
    <w:rsid w:val="00EB5043"/>
    <w:rsid w:val="00ED3F8E"/>
    <w:rsid w:val="00ED7538"/>
    <w:rsid w:val="00EE3473"/>
    <w:rsid w:val="00EF2B49"/>
    <w:rsid w:val="00F113A0"/>
    <w:rsid w:val="00F15636"/>
    <w:rsid w:val="00F2489A"/>
    <w:rsid w:val="00F427F5"/>
    <w:rsid w:val="00F43B95"/>
    <w:rsid w:val="00F51D9F"/>
    <w:rsid w:val="00F55D38"/>
    <w:rsid w:val="00F5645B"/>
    <w:rsid w:val="00F65C25"/>
    <w:rsid w:val="00F75EB2"/>
    <w:rsid w:val="00F90732"/>
    <w:rsid w:val="00F92602"/>
    <w:rsid w:val="00F95887"/>
    <w:rsid w:val="00FA16F1"/>
    <w:rsid w:val="00FC1C9F"/>
    <w:rsid w:val="00FC24FC"/>
    <w:rsid w:val="00FC5242"/>
    <w:rsid w:val="00FC6CFF"/>
    <w:rsid w:val="00FC7044"/>
    <w:rsid w:val="00FC7BCD"/>
    <w:rsid w:val="00FD3E7C"/>
    <w:rsid w:val="00FD7861"/>
    <w:rsid w:val="00FF06A0"/>
    <w:rsid w:val="00FF74F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PlaceholderText">
    <w:name w:val="Placeholder Text"/>
    <w:basedOn w:val="DefaultParagraphFont"/>
    <w:uiPriority w:val="99"/>
    <w:semiHidden/>
    <w:rsid w:val="00401165"/>
    <w:rPr>
      <w:color w:val="808080"/>
    </w:rPr>
  </w:style>
  <w:style w:type="paragraph" w:styleId="ListParagraph">
    <w:name w:val="List Paragraph"/>
    <w:basedOn w:val="Normal"/>
    <w:uiPriority w:val="34"/>
    <w:qFormat/>
    <w:rsid w:val="00C846DF"/>
    <w:pPr>
      <w:ind w:left="720"/>
      <w:contextualSpacing/>
    </w:pPr>
  </w:style>
  <w:style w:type="table" w:styleId="TableGrid">
    <w:name w:val="Table Grid"/>
    <w:basedOn w:val="TableNormal"/>
    <w:uiPriority w:val="59"/>
    <w:rsid w:val="000A2F7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03BE9"/>
    <w:pPr>
      <w:tabs>
        <w:tab w:val="center" w:pos="4680"/>
        <w:tab w:val="right" w:pos="9360"/>
      </w:tabs>
      <w:spacing w:after="0"/>
    </w:pPr>
  </w:style>
  <w:style w:type="character" w:customStyle="1" w:styleId="HeaderChar">
    <w:name w:val="Header Char"/>
    <w:basedOn w:val="DefaultParagraphFont"/>
    <w:link w:val="Header"/>
    <w:uiPriority w:val="99"/>
    <w:rsid w:val="00103BE9"/>
  </w:style>
  <w:style w:type="paragraph" w:styleId="Footer">
    <w:name w:val="footer"/>
    <w:basedOn w:val="Normal"/>
    <w:link w:val="FooterChar"/>
    <w:uiPriority w:val="99"/>
    <w:unhideWhenUsed/>
    <w:rsid w:val="00103BE9"/>
    <w:pPr>
      <w:tabs>
        <w:tab w:val="center" w:pos="4680"/>
        <w:tab w:val="right" w:pos="9360"/>
      </w:tabs>
      <w:spacing w:after="0"/>
    </w:pPr>
  </w:style>
  <w:style w:type="character" w:customStyle="1" w:styleId="FooterChar">
    <w:name w:val="Footer Char"/>
    <w:basedOn w:val="DefaultParagraphFont"/>
    <w:link w:val="Footer"/>
    <w:uiPriority w:val="99"/>
    <w:rsid w:val="00103BE9"/>
  </w:style>
  <w:style w:type="character" w:styleId="Hyperlink">
    <w:name w:val="Hyperlink"/>
    <w:basedOn w:val="DefaultParagraphFont"/>
    <w:uiPriority w:val="99"/>
    <w:unhideWhenUsed/>
    <w:rsid w:val="00716DDF"/>
    <w:rPr>
      <w:color w:val="0000FF" w:themeColor="hyperlink"/>
      <w:u w:val="single"/>
    </w:rPr>
  </w:style>
  <w:style w:type="paragraph" w:styleId="EndnoteText">
    <w:name w:val="endnote text"/>
    <w:basedOn w:val="Normal"/>
    <w:link w:val="EndnoteTextChar"/>
    <w:uiPriority w:val="99"/>
    <w:semiHidden/>
    <w:unhideWhenUsed/>
    <w:rsid w:val="00E54184"/>
    <w:pPr>
      <w:spacing w:after="0"/>
    </w:pPr>
    <w:rPr>
      <w:sz w:val="20"/>
      <w:szCs w:val="20"/>
    </w:rPr>
  </w:style>
  <w:style w:type="character" w:customStyle="1" w:styleId="EndnoteTextChar">
    <w:name w:val="Endnote Text Char"/>
    <w:basedOn w:val="DefaultParagraphFont"/>
    <w:link w:val="EndnoteText"/>
    <w:uiPriority w:val="99"/>
    <w:semiHidden/>
    <w:rsid w:val="00E54184"/>
    <w:rPr>
      <w:sz w:val="20"/>
      <w:szCs w:val="20"/>
    </w:rPr>
  </w:style>
  <w:style w:type="character" w:styleId="EndnoteReference">
    <w:name w:val="endnote reference"/>
    <w:basedOn w:val="DefaultParagraphFont"/>
    <w:uiPriority w:val="99"/>
    <w:semiHidden/>
    <w:unhideWhenUsed/>
    <w:rsid w:val="00E54184"/>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PlaceholderText">
    <w:name w:val="Placeholder Text"/>
    <w:basedOn w:val="DefaultParagraphFont"/>
    <w:uiPriority w:val="99"/>
    <w:semiHidden/>
    <w:rsid w:val="00401165"/>
    <w:rPr>
      <w:color w:val="808080"/>
    </w:rPr>
  </w:style>
  <w:style w:type="paragraph" w:styleId="ListParagraph">
    <w:name w:val="List Paragraph"/>
    <w:basedOn w:val="Normal"/>
    <w:uiPriority w:val="34"/>
    <w:qFormat/>
    <w:rsid w:val="00C846DF"/>
    <w:pPr>
      <w:ind w:left="720"/>
      <w:contextualSpacing/>
    </w:pPr>
  </w:style>
  <w:style w:type="table" w:styleId="TableGrid">
    <w:name w:val="Table Grid"/>
    <w:basedOn w:val="TableNormal"/>
    <w:uiPriority w:val="59"/>
    <w:rsid w:val="000A2F76"/>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03BE9"/>
    <w:pPr>
      <w:tabs>
        <w:tab w:val="center" w:pos="4680"/>
        <w:tab w:val="right" w:pos="9360"/>
      </w:tabs>
      <w:spacing w:after="0"/>
    </w:pPr>
  </w:style>
  <w:style w:type="character" w:customStyle="1" w:styleId="HeaderChar">
    <w:name w:val="Header Char"/>
    <w:basedOn w:val="DefaultParagraphFont"/>
    <w:link w:val="Header"/>
    <w:uiPriority w:val="99"/>
    <w:rsid w:val="00103BE9"/>
  </w:style>
  <w:style w:type="paragraph" w:styleId="Footer">
    <w:name w:val="footer"/>
    <w:basedOn w:val="Normal"/>
    <w:link w:val="FooterChar"/>
    <w:uiPriority w:val="99"/>
    <w:unhideWhenUsed/>
    <w:rsid w:val="00103BE9"/>
    <w:pPr>
      <w:tabs>
        <w:tab w:val="center" w:pos="4680"/>
        <w:tab w:val="right" w:pos="9360"/>
      </w:tabs>
      <w:spacing w:after="0"/>
    </w:pPr>
  </w:style>
  <w:style w:type="character" w:customStyle="1" w:styleId="FooterChar">
    <w:name w:val="Footer Char"/>
    <w:basedOn w:val="DefaultParagraphFont"/>
    <w:link w:val="Footer"/>
    <w:uiPriority w:val="99"/>
    <w:rsid w:val="00103BE9"/>
  </w:style>
  <w:style w:type="character" w:styleId="Hyperlink">
    <w:name w:val="Hyperlink"/>
    <w:basedOn w:val="DefaultParagraphFont"/>
    <w:uiPriority w:val="99"/>
    <w:unhideWhenUsed/>
    <w:rsid w:val="00716DDF"/>
    <w:rPr>
      <w:color w:val="0000FF" w:themeColor="hyperlink"/>
      <w:u w:val="single"/>
    </w:rPr>
  </w:style>
  <w:style w:type="paragraph" w:styleId="EndnoteText">
    <w:name w:val="endnote text"/>
    <w:basedOn w:val="Normal"/>
    <w:link w:val="EndnoteTextChar"/>
    <w:uiPriority w:val="99"/>
    <w:semiHidden/>
    <w:unhideWhenUsed/>
    <w:rsid w:val="00E54184"/>
    <w:pPr>
      <w:spacing w:after="0"/>
    </w:pPr>
    <w:rPr>
      <w:sz w:val="20"/>
      <w:szCs w:val="20"/>
    </w:rPr>
  </w:style>
  <w:style w:type="character" w:customStyle="1" w:styleId="EndnoteTextChar">
    <w:name w:val="Endnote Text Char"/>
    <w:basedOn w:val="DefaultParagraphFont"/>
    <w:link w:val="EndnoteText"/>
    <w:uiPriority w:val="99"/>
    <w:semiHidden/>
    <w:rsid w:val="00E54184"/>
    <w:rPr>
      <w:sz w:val="20"/>
      <w:szCs w:val="20"/>
    </w:rPr>
  </w:style>
  <w:style w:type="character" w:styleId="EndnoteReference">
    <w:name w:val="endnote reference"/>
    <w:basedOn w:val="DefaultParagraphFont"/>
    <w:uiPriority w:val="99"/>
    <w:semiHidden/>
    <w:unhideWhenUsed/>
    <w:rsid w:val="00E54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009405474">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emf"/><Relationship Id="rId12" Type="http://schemas.openxmlformats.org/officeDocument/2006/relationships/oleObject" Target="embeddings/oleObject1.bin"/><Relationship Id="rId13" Type="http://schemas.openxmlformats.org/officeDocument/2006/relationships/image" Target="media/image3.png"/><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people" Target="people.xml"/><Relationship Id="rId18"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D4026-C15D-564F-ADEE-B2AA56239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1961</Words>
  <Characters>11183</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Helene Kuhn</cp:lastModifiedBy>
  <cp:revision>5</cp:revision>
  <cp:lastPrinted>2016-06-10T17:51:00Z</cp:lastPrinted>
  <dcterms:created xsi:type="dcterms:W3CDTF">2017-04-27T13:04:00Z</dcterms:created>
  <dcterms:modified xsi:type="dcterms:W3CDTF">2017-04-27T13:10:00Z</dcterms:modified>
</cp:coreProperties>
</file>